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ANEX</w:t>
      </w:r>
      <w:r w:rsidR="002D31A5">
        <w:rPr>
          <w:rFonts w:cs="Arial"/>
          <w:b/>
          <w:sz w:val="40"/>
          <w:szCs w:val="40"/>
          <w:lang w:eastAsia="es-ES"/>
        </w:rPr>
        <w:t>O</w:t>
      </w:r>
      <w:r w:rsidRPr="008651FD">
        <w:rPr>
          <w:rFonts w:cs="Arial"/>
          <w:b/>
          <w:sz w:val="40"/>
          <w:szCs w:val="40"/>
          <w:lang w:eastAsia="es-ES"/>
        </w:rPr>
        <w:t xml:space="preserve">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</w:t>
      </w:r>
      <w:r w:rsidR="002D31A5">
        <w:rPr>
          <w:rFonts w:cs="Arial"/>
          <w:b/>
          <w:sz w:val="40"/>
          <w:szCs w:val="40"/>
          <w:lang w:eastAsia="es-ES"/>
        </w:rPr>
        <w:t>NCIALIDAD DE LOS DATOS TRATADOS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7E5AE1" w:rsidRPr="008821E2" w:rsidRDefault="007E5AE1" w:rsidP="007E5A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2D31A5" w:rsidRDefault="002D31A5" w:rsidP="002D31A5">
      <w:pPr>
        <w:rPr>
          <w:rFonts w:cs="Arial"/>
          <w:lang w:eastAsia="es-ES"/>
        </w:rPr>
      </w:pPr>
    </w:p>
    <w:p w:rsidR="00317239" w:rsidRPr="002D31A5" w:rsidRDefault="0019152D" w:rsidP="002D31A5">
      <w:pPr>
        <w:rPr>
          <w:rFonts w:cs="Arial"/>
          <w:lang w:val="es-ES"/>
        </w:rPr>
      </w:pPr>
      <w:r w:rsidRPr="002D31A5">
        <w:rPr>
          <w:rFonts w:ascii="Helvetica" w:hAnsi="Helvetica" w:cs="Helvetica"/>
          <w:bCs/>
          <w:lang w:val="es-ES"/>
        </w:rPr>
        <w:t>E</w:t>
      </w:r>
      <w:r w:rsidR="00317239" w:rsidRPr="002D31A5">
        <w:rPr>
          <w:rFonts w:cs="Arial"/>
          <w:lang w:val="es-ES"/>
        </w:rPr>
        <w:t xml:space="preserve">l/la </w:t>
      </w:r>
      <w:r w:rsidR="002D31A5" w:rsidRPr="002D31A5">
        <w:rPr>
          <w:rFonts w:cs="Arial"/>
          <w:lang w:val="es-ES"/>
        </w:rPr>
        <w:t>señor</w:t>
      </w:r>
      <w:r w:rsidR="00317239" w:rsidRPr="002D31A5">
        <w:rPr>
          <w:rFonts w:cs="Arial"/>
          <w:lang w:val="es-ES"/>
        </w:rPr>
        <w:t xml:space="preserve">/a ....................... </w:t>
      </w:r>
      <w:r w:rsidR="00317239" w:rsidRPr="002D31A5">
        <w:rPr>
          <w:rFonts w:cs="Arial"/>
          <w:i/>
          <w:color w:val="4F81BD" w:themeColor="accent1"/>
          <w:lang w:val="es-ES"/>
        </w:rPr>
        <w:t>[indicar nom</w:t>
      </w:r>
      <w:r w:rsidR="002D31A5">
        <w:rPr>
          <w:rFonts w:cs="Arial"/>
          <w:i/>
          <w:color w:val="4F81BD" w:themeColor="accent1"/>
          <w:lang w:val="es-ES"/>
        </w:rPr>
        <w:t>bre</w:t>
      </w:r>
      <w:r w:rsidR="00317239" w:rsidRPr="002D31A5">
        <w:rPr>
          <w:rFonts w:cs="Arial"/>
          <w:i/>
          <w:color w:val="4F81BD" w:themeColor="accent1"/>
          <w:lang w:val="es-ES"/>
        </w:rPr>
        <w:t xml:space="preserve"> </w:t>
      </w:r>
      <w:r w:rsidR="002D31A5">
        <w:rPr>
          <w:rFonts w:cs="Arial"/>
          <w:i/>
          <w:color w:val="4F81BD" w:themeColor="accent1"/>
          <w:lang w:val="es-ES"/>
        </w:rPr>
        <w:t>y apellidos</w:t>
      </w:r>
      <w:r w:rsidR="00317239" w:rsidRPr="002D31A5">
        <w:rPr>
          <w:rFonts w:cs="Arial"/>
          <w:i/>
          <w:color w:val="4F81BD" w:themeColor="accent1"/>
          <w:lang w:val="es-ES"/>
        </w:rPr>
        <w:t xml:space="preserve">] </w:t>
      </w:r>
      <w:r w:rsidR="00317239" w:rsidRPr="002D31A5">
        <w:rPr>
          <w:rFonts w:cs="Arial"/>
          <w:lang w:val="es-ES"/>
        </w:rPr>
        <w:t xml:space="preserve">..........., </w:t>
      </w:r>
      <w:r w:rsidR="002D31A5">
        <w:rPr>
          <w:rFonts w:cs="Arial"/>
          <w:i/>
          <w:color w:val="4F81BD" w:themeColor="accent1"/>
          <w:lang w:val="es-ES"/>
        </w:rPr>
        <w:t>[especificar ca</w:t>
      </w:r>
      <w:r w:rsidR="00317239" w:rsidRPr="002D31A5">
        <w:rPr>
          <w:rFonts w:cs="Arial"/>
          <w:i/>
          <w:color w:val="4F81BD" w:themeColor="accent1"/>
          <w:lang w:val="es-ES"/>
        </w:rPr>
        <w:t>r</w:t>
      </w:r>
      <w:r w:rsidR="002D31A5">
        <w:rPr>
          <w:rFonts w:cs="Arial"/>
          <w:i/>
          <w:color w:val="4F81BD" w:themeColor="accent1"/>
          <w:lang w:val="es-ES"/>
        </w:rPr>
        <w:t>go</w:t>
      </w:r>
      <w:r w:rsidR="00317239" w:rsidRPr="002D31A5">
        <w:rPr>
          <w:rFonts w:cs="Arial"/>
          <w:i/>
          <w:color w:val="4F81BD" w:themeColor="accent1"/>
          <w:lang w:val="es-ES"/>
        </w:rPr>
        <w:t>]</w:t>
      </w:r>
      <w:r w:rsidR="00317239" w:rsidRPr="002D31A5">
        <w:rPr>
          <w:rFonts w:cs="Arial"/>
          <w:lang w:val="es-ES"/>
        </w:rPr>
        <w:t xml:space="preserve">........., en </w:t>
      </w:r>
      <w:r w:rsidR="002D31A5" w:rsidRPr="002D31A5">
        <w:rPr>
          <w:rFonts w:cs="Arial"/>
          <w:lang w:val="es-ES"/>
        </w:rPr>
        <w:t>representación</w:t>
      </w:r>
      <w:r w:rsidR="00317239" w:rsidRPr="002D31A5">
        <w:rPr>
          <w:rFonts w:cs="Arial"/>
          <w:lang w:val="es-ES"/>
        </w:rPr>
        <w:t xml:space="preserve"> de ............</w:t>
      </w:r>
      <w:r w:rsidR="00317239" w:rsidRPr="002D31A5">
        <w:rPr>
          <w:rFonts w:cs="Arial"/>
          <w:i/>
          <w:lang w:val="es-ES"/>
        </w:rPr>
        <w:t xml:space="preserve"> </w:t>
      </w:r>
      <w:r w:rsidR="00317239" w:rsidRPr="002D31A5">
        <w:rPr>
          <w:rFonts w:cs="Arial"/>
          <w:i/>
          <w:color w:val="4F81BD" w:themeColor="accent1"/>
          <w:lang w:val="es-ES"/>
        </w:rPr>
        <w:t>[nom</w:t>
      </w:r>
      <w:r w:rsidR="002D31A5">
        <w:rPr>
          <w:rFonts w:cs="Arial"/>
          <w:i/>
          <w:color w:val="4F81BD" w:themeColor="accent1"/>
          <w:lang w:val="es-ES"/>
        </w:rPr>
        <w:t>bre</w:t>
      </w:r>
      <w:r w:rsidR="00317239" w:rsidRPr="002D31A5">
        <w:rPr>
          <w:rFonts w:cs="Arial"/>
          <w:i/>
          <w:color w:val="4F81BD" w:themeColor="accent1"/>
          <w:lang w:val="es-ES"/>
        </w:rPr>
        <w:t xml:space="preserve"> de l</w:t>
      </w:r>
      <w:r w:rsidR="002D31A5">
        <w:rPr>
          <w:rFonts w:cs="Arial"/>
          <w:i/>
          <w:color w:val="4F81BD" w:themeColor="accent1"/>
          <w:lang w:val="es-ES"/>
        </w:rPr>
        <w:t>a entidad</w:t>
      </w:r>
      <w:r w:rsidR="00317239" w:rsidRPr="002D31A5">
        <w:rPr>
          <w:rFonts w:cs="Arial"/>
          <w:i/>
          <w:color w:val="4F81BD" w:themeColor="accent1"/>
          <w:lang w:val="es-ES"/>
        </w:rPr>
        <w:t>]</w:t>
      </w:r>
      <w:r w:rsidR="00317239" w:rsidRPr="002D31A5">
        <w:rPr>
          <w:rFonts w:cs="Arial"/>
          <w:i/>
          <w:lang w:val="es-ES"/>
        </w:rPr>
        <w:t xml:space="preserve"> </w:t>
      </w:r>
      <w:r w:rsidR="00317239" w:rsidRPr="002D31A5">
        <w:rPr>
          <w:rFonts w:cs="Arial"/>
          <w:lang w:val="es-ES"/>
        </w:rPr>
        <w:t xml:space="preserve">.........., </w:t>
      </w:r>
      <w:r w:rsidR="002D31A5">
        <w:rPr>
          <w:rFonts w:cs="Arial"/>
          <w:lang w:val="es-ES"/>
        </w:rPr>
        <w:t>de acuerdo con</w:t>
      </w:r>
      <w:r w:rsidR="00317239" w:rsidRPr="002D31A5">
        <w:rPr>
          <w:rFonts w:cs="Arial"/>
          <w:lang w:val="es-ES"/>
        </w:rPr>
        <w:t xml:space="preserve"> ..........</w:t>
      </w:r>
      <w:r w:rsidR="00317239" w:rsidRPr="002D31A5">
        <w:rPr>
          <w:rFonts w:cs="Arial"/>
          <w:i/>
          <w:color w:val="4F81BD" w:themeColor="accent1"/>
          <w:lang w:val="es-ES"/>
        </w:rPr>
        <w:t xml:space="preserve">[justificar </w:t>
      </w:r>
      <w:r w:rsidR="002D31A5" w:rsidRPr="002D31A5">
        <w:rPr>
          <w:rFonts w:cs="Arial"/>
          <w:i/>
          <w:color w:val="4F81BD" w:themeColor="accent1"/>
          <w:lang w:val="es-ES"/>
        </w:rPr>
        <w:t>representación</w:t>
      </w:r>
      <w:r w:rsidR="00317239" w:rsidRPr="002D31A5">
        <w:rPr>
          <w:rFonts w:cs="Arial"/>
          <w:i/>
          <w:color w:val="4F81BD" w:themeColor="accent1"/>
          <w:lang w:val="es-ES"/>
        </w:rPr>
        <w:t>]</w:t>
      </w:r>
      <w:r w:rsidR="00317239" w:rsidRPr="002D31A5">
        <w:rPr>
          <w:rFonts w:cs="Arial"/>
          <w:lang w:val="es-ES"/>
        </w:rPr>
        <w:t>,</w:t>
      </w:r>
      <w:bookmarkStart w:id="0" w:name="_GoBack"/>
      <w:bookmarkEnd w:id="0"/>
      <w:r w:rsidR="00317239" w:rsidRPr="002D31A5">
        <w:rPr>
          <w:rFonts w:cs="Arial"/>
          <w:i/>
          <w:color w:val="4F81BD" w:themeColor="accent1"/>
          <w:lang w:val="es-ES"/>
        </w:rPr>
        <w:t xml:space="preserve"> </w:t>
      </w:r>
      <w:proofErr w:type="gramStart"/>
      <w:r w:rsidRPr="002D31A5">
        <w:rPr>
          <w:rFonts w:cs="Arial"/>
          <w:lang w:val="es-ES"/>
        </w:rPr>
        <w:t>........... ,</w:t>
      </w:r>
      <w:proofErr w:type="gramEnd"/>
      <w:r w:rsidRPr="002D31A5">
        <w:rPr>
          <w:rFonts w:cs="Arial"/>
          <w:lang w:val="es-ES"/>
        </w:rPr>
        <w:t xml:space="preserve"> </w:t>
      </w:r>
      <w:r w:rsidR="00317239" w:rsidRPr="002D31A5">
        <w:rPr>
          <w:rFonts w:cs="Arial"/>
          <w:lang w:val="es-ES"/>
        </w:rPr>
        <w:t xml:space="preserve">  </w:t>
      </w:r>
    </w:p>
    <w:p w:rsidR="00317239" w:rsidRPr="002D31A5" w:rsidRDefault="00317239" w:rsidP="00317239">
      <w:pPr>
        <w:spacing w:after="0"/>
        <w:jc w:val="both"/>
        <w:rPr>
          <w:rFonts w:cs="Arial"/>
          <w:lang w:val="es-ES"/>
        </w:rPr>
      </w:pPr>
    </w:p>
    <w:p w:rsidR="0019152D" w:rsidRPr="002D31A5" w:rsidRDefault="0019152D" w:rsidP="0019152D">
      <w:pPr>
        <w:spacing w:after="0"/>
        <w:jc w:val="center"/>
        <w:rPr>
          <w:rFonts w:cs="Arial"/>
          <w:b/>
          <w:lang w:val="es-ES"/>
        </w:rPr>
      </w:pPr>
      <w:r w:rsidRPr="002D31A5">
        <w:rPr>
          <w:rFonts w:cs="Arial"/>
          <w:b/>
          <w:lang w:val="es-ES"/>
        </w:rPr>
        <w:t>DECLARA</w:t>
      </w:r>
    </w:p>
    <w:p w:rsidR="0019152D" w:rsidRPr="002D31A5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  <w:lang w:val="es-ES"/>
        </w:rPr>
      </w:pPr>
      <w:bookmarkStart w:id="1" w:name="_Toc141273916"/>
      <w:bookmarkStart w:id="2" w:name="_Toc72312072"/>
    </w:p>
    <w:bookmarkEnd w:id="1"/>
    <w:bookmarkEnd w:id="2"/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>Qu</w:t>
      </w:r>
      <w:r w:rsidR="002D31A5">
        <w:rPr>
          <w:bCs/>
          <w:color w:val="auto"/>
          <w:sz w:val="22"/>
          <w:szCs w:val="22"/>
          <w:lang w:val="es-ES"/>
        </w:rPr>
        <w:t>é,</w:t>
      </w:r>
      <w:r w:rsidRPr="002D31A5">
        <w:rPr>
          <w:bCs/>
          <w:color w:val="auto"/>
          <w:sz w:val="22"/>
          <w:szCs w:val="22"/>
          <w:lang w:val="es-ES"/>
        </w:rPr>
        <w:t xml:space="preserve"> d</w:t>
      </w:r>
      <w:r w:rsidR="002D31A5">
        <w:rPr>
          <w:bCs/>
          <w:color w:val="auto"/>
          <w:sz w:val="22"/>
          <w:szCs w:val="22"/>
          <w:lang w:val="es-ES"/>
        </w:rPr>
        <w:t>e acue</w:t>
      </w:r>
      <w:r w:rsidRPr="002D31A5">
        <w:rPr>
          <w:bCs/>
          <w:color w:val="auto"/>
          <w:sz w:val="22"/>
          <w:szCs w:val="22"/>
          <w:lang w:val="es-ES"/>
        </w:rPr>
        <w:t>rd</w:t>
      </w:r>
      <w:r w:rsidR="002D31A5">
        <w:rPr>
          <w:bCs/>
          <w:color w:val="auto"/>
          <w:sz w:val="22"/>
          <w:szCs w:val="22"/>
          <w:lang w:val="es-ES"/>
        </w:rPr>
        <w:t>o con los pliegos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reguladores</w:t>
      </w:r>
      <w:r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="002D31A5" w:rsidRPr="002D31A5">
        <w:rPr>
          <w:bCs/>
          <w:color w:val="auto"/>
          <w:sz w:val="22"/>
          <w:szCs w:val="22"/>
          <w:lang w:val="es-ES"/>
        </w:rPr>
        <w:t>contratación</w:t>
      </w:r>
      <w:r w:rsidRPr="002D31A5">
        <w:rPr>
          <w:bCs/>
          <w:color w:val="auto"/>
          <w:sz w:val="22"/>
          <w:szCs w:val="22"/>
          <w:lang w:val="es-ES"/>
        </w:rPr>
        <w:t>, l</w:t>
      </w:r>
      <w:r w:rsidR="002D31A5">
        <w:rPr>
          <w:bCs/>
          <w:color w:val="auto"/>
          <w:sz w:val="22"/>
          <w:szCs w:val="22"/>
          <w:lang w:val="es-ES"/>
        </w:rPr>
        <w:t xml:space="preserve">a </w:t>
      </w:r>
      <w:r w:rsidR="002D31A5" w:rsidRPr="002D31A5">
        <w:rPr>
          <w:bCs/>
          <w:color w:val="auto"/>
          <w:sz w:val="22"/>
          <w:szCs w:val="22"/>
          <w:lang w:val="es-ES"/>
        </w:rPr>
        <w:t>ejecución</w:t>
      </w:r>
      <w:r w:rsidRPr="002D31A5">
        <w:rPr>
          <w:bCs/>
          <w:color w:val="auto"/>
          <w:sz w:val="22"/>
          <w:szCs w:val="22"/>
          <w:lang w:val="es-ES"/>
        </w:rPr>
        <w:t xml:space="preserve"> de</w:t>
      </w:r>
      <w:r w:rsidR="002D31A5">
        <w:rPr>
          <w:bCs/>
          <w:color w:val="auto"/>
          <w:sz w:val="22"/>
          <w:szCs w:val="22"/>
          <w:lang w:val="es-ES"/>
        </w:rPr>
        <w:t xml:space="preserve">l </w:t>
      </w:r>
      <w:r w:rsidR="002D31A5" w:rsidRPr="002D31A5">
        <w:rPr>
          <w:bCs/>
          <w:color w:val="auto"/>
          <w:sz w:val="22"/>
          <w:szCs w:val="22"/>
          <w:lang w:val="es-ES"/>
        </w:rPr>
        <w:t>objeto</w:t>
      </w:r>
      <w:r w:rsidR="002D31A5">
        <w:rPr>
          <w:bCs/>
          <w:color w:val="auto"/>
          <w:sz w:val="22"/>
          <w:szCs w:val="22"/>
          <w:lang w:val="es-ES"/>
        </w:rPr>
        <w:t xml:space="preserve"> del contrato</w:t>
      </w:r>
      <w:r w:rsidRPr="002D31A5">
        <w:rPr>
          <w:bCs/>
          <w:color w:val="auto"/>
          <w:sz w:val="22"/>
          <w:szCs w:val="22"/>
          <w:lang w:val="es-ES"/>
        </w:rPr>
        <w:t xml:space="preserve"> no implica el </w:t>
      </w:r>
      <w:r w:rsidR="002D31A5" w:rsidRPr="002D31A5">
        <w:rPr>
          <w:bCs/>
          <w:color w:val="auto"/>
          <w:sz w:val="22"/>
          <w:szCs w:val="22"/>
          <w:lang w:val="es-ES"/>
        </w:rPr>
        <w:t>tratamiento</w:t>
      </w:r>
      <w:r w:rsidR="002D31A5">
        <w:rPr>
          <w:bCs/>
          <w:color w:val="auto"/>
          <w:sz w:val="22"/>
          <w:szCs w:val="22"/>
          <w:lang w:val="es-ES"/>
        </w:rPr>
        <w:t xml:space="preserve"> de datos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personales</w:t>
      </w:r>
      <w:r w:rsidRPr="002D31A5">
        <w:rPr>
          <w:bCs/>
          <w:color w:val="auto"/>
          <w:sz w:val="22"/>
          <w:szCs w:val="22"/>
          <w:lang w:val="es-ES"/>
        </w:rPr>
        <w:t xml:space="preserve">, </w:t>
      </w:r>
      <w:r w:rsidR="002D31A5">
        <w:rPr>
          <w:bCs/>
          <w:color w:val="auto"/>
          <w:sz w:val="22"/>
          <w:szCs w:val="22"/>
          <w:lang w:val="es-ES"/>
        </w:rPr>
        <w:t>y, po</w:t>
      </w:r>
      <w:r w:rsidRPr="002D31A5">
        <w:rPr>
          <w:bCs/>
          <w:color w:val="auto"/>
          <w:sz w:val="22"/>
          <w:szCs w:val="22"/>
          <w:lang w:val="es-ES"/>
        </w:rPr>
        <w:t>r tant</w:t>
      </w:r>
      <w:r w:rsidR="002D31A5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, ni el personal ni, en </w:t>
      </w:r>
      <w:r w:rsidR="002D31A5">
        <w:rPr>
          <w:bCs/>
          <w:color w:val="auto"/>
          <w:sz w:val="22"/>
          <w:szCs w:val="22"/>
          <w:lang w:val="es-ES"/>
        </w:rPr>
        <w:t>su</w:t>
      </w:r>
      <w:r w:rsidRPr="002D31A5">
        <w:rPr>
          <w:bCs/>
          <w:color w:val="auto"/>
          <w:sz w:val="22"/>
          <w:szCs w:val="22"/>
          <w:lang w:val="es-ES"/>
        </w:rPr>
        <w:t xml:space="preserve"> cas</w:t>
      </w:r>
      <w:r w:rsidR="002D31A5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, el de </w:t>
      </w:r>
      <w:r w:rsidR="002D31A5">
        <w:rPr>
          <w:bCs/>
          <w:color w:val="auto"/>
          <w:sz w:val="22"/>
          <w:szCs w:val="22"/>
          <w:lang w:val="es-ES"/>
        </w:rPr>
        <w:t>la</w:t>
      </w:r>
      <w:r w:rsidRPr="002D31A5">
        <w:rPr>
          <w:bCs/>
          <w:color w:val="auto"/>
          <w:sz w:val="22"/>
          <w:szCs w:val="22"/>
          <w:lang w:val="es-ES"/>
        </w:rPr>
        <w:t xml:space="preserve">s </w:t>
      </w:r>
      <w:r w:rsidR="002D31A5" w:rsidRPr="002D31A5">
        <w:rPr>
          <w:bCs/>
          <w:color w:val="auto"/>
          <w:sz w:val="22"/>
          <w:szCs w:val="22"/>
          <w:lang w:val="es-ES"/>
        </w:rPr>
        <w:t>empresas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subcontratadas</w:t>
      </w:r>
      <w:r w:rsidRPr="002D31A5">
        <w:rPr>
          <w:bCs/>
          <w:color w:val="auto"/>
          <w:sz w:val="22"/>
          <w:szCs w:val="22"/>
          <w:lang w:val="es-ES"/>
        </w:rPr>
        <w:t xml:space="preserve">, </w:t>
      </w:r>
      <w:r w:rsidR="002D31A5" w:rsidRPr="002D31A5">
        <w:rPr>
          <w:bCs/>
          <w:color w:val="auto"/>
          <w:sz w:val="22"/>
          <w:szCs w:val="22"/>
          <w:lang w:val="es-ES"/>
        </w:rPr>
        <w:t>accederán</w:t>
      </w:r>
      <w:r w:rsidRPr="002D31A5">
        <w:rPr>
          <w:bCs/>
          <w:color w:val="auto"/>
          <w:sz w:val="22"/>
          <w:szCs w:val="22"/>
          <w:lang w:val="es-ES"/>
        </w:rPr>
        <w:t xml:space="preserve"> a</w:t>
      </w:r>
      <w:r w:rsid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l</w:t>
      </w:r>
      <w:r w:rsidR="002D31A5">
        <w:rPr>
          <w:bCs/>
          <w:color w:val="auto"/>
          <w:sz w:val="22"/>
          <w:szCs w:val="22"/>
          <w:lang w:val="es-ES"/>
        </w:rPr>
        <w:t>os archivo</w:t>
      </w:r>
      <w:r w:rsidRPr="002D31A5">
        <w:rPr>
          <w:bCs/>
          <w:color w:val="auto"/>
          <w:sz w:val="22"/>
          <w:szCs w:val="22"/>
          <w:lang w:val="es-ES"/>
        </w:rPr>
        <w:t xml:space="preserve">s, </w:t>
      </w:r>
      <w:r w:rsidR="002D31A5" w:rsidRPr="002D31A5">
        <w:rPr>
          <w:bCs/>
          <w:color w:val="auto"/>
          <w:sz w:val="22"/>
          <w:szCs w:val="22"/>
          <w:lang w:val="es-ES"/>
        </w:rPr>
        <w:t>documentos</w:t>
      </w:r>
      <w:r w:rsidR="002D31A5">
        <w:rPr>
          <w:bCs/>
          <w:color w:val="auto"/>
          <w:sz w:val="22"/>
          <w:szCs w:val="22"/>
          <w:lang w:val="es-ES"/>
        </w:rPr>
        <w:t xml:space="preserve"> y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sistemas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informáticos</w:t>
      </w:r>
      <w:r w:rsidRPr="002D31A5">
        <w:rPr>
          <w:bCs/>
          <w:color w:val="auto"/>
          <w:sz w:val="22"/>
          <w:szCs w:val="22"/>
          <w:lang w:val="es-ES"/>
        </w:rPr>
        <w:t xml:space="preserve"> en </w:t>
      </w:r>
      <w:r w:rsidR="002D31A5" w:rsidRPr="002D31A5">
        <w:rPr>
          <w:bCs/>
          <w:color w:val="auto"/>
          <w:sz w:val="22"/>
          <w:szCs w:val="22"/>
          <w:lang w:val="es-ES"/>
        </w:rPr>
        <w:t>que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figuren</w:t>
      </w:r>
      <w:r w:rsidR="002D31A5">
        <w:rPr>
          <w:bCs/>
          <w:color w:val="auto"/>
          <w:sz w:val="22"/>
          <w:szCs w:val="22"/>
          <w:lang w:val="es-ES"/>
        </w:rPr>
        <w:t xml:space="preserve"> dichos datos</w:t>
      </w:r>
      <w:r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>No obstant</w:t>
      </w:r>
      <w:r w:rsidR="002D31A5">
        <w:rPr>
          <w:bCs/>
          <w:color w:val="auto"/>
          <w:sz w:val="22"/>
          <w:szCs w:val="22"/>
          <w:lang w:val="es-ES"/>
        </w:rPr>
        <w:t>e,</w:t>
      </w:r>
      <w:r w:rsidRPr="002D31A5">
        <w:rPr>
          <w:bCs/>
          <w:color w:val="auto"/>
          <w:sz w:val="22"/>
          <w:szCs w:val="22"/>
          <w:lang w:val="es-ES"/>
        </w:rPr>
        <w:t xml:space="preserve"> en cas</w:t>
      </w:r>
      <w:r w:rsidR="002D31A5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 de </w:t>
      </w:r>
      <w:r w:rsidR="002D31A5" w:rsidRPr="002D31A5">
        <w:rPr>
          <w:bCs/>
          <w:color w:val="auto"/>
          <w:sz w:val="22"/>
          <w:szCs w:val="22"/>
          <w:lang w:val="es-ES"/>
        </w:rPr>
        <w:t>tratamiento</w:t>
      </w:r>
      <w:r w:rsidRPr="002D31A5">
        <w:rPr>
          <w:bCs/>
          <w:color w:val="auto"/>
          <w:sz w:val="22"/>
          <w:szCs w:val="22"/>
          <w:lang w:val="es-ES"/>
        </w:rPr>
        <w:t xml:space="preserve"> incidental, o en cas</w:t>
      </w:r>
      <w:r w:rsidR="002D31A5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 que el personal que </w:t>
      </w:r>
      <w:r w:rsidR="002D31A5" w:rsidRPr="002D31A5">
        <w:rPr>
          <w:bCs/>
          <w:color w:val="auto"/>
          <w:sz w:val="22"/>
          <w:szCs w:val="22"/>
          <w:lang w:val="es-ES"/>
        </w:rPr>
        <w:t>ejecuta</w:t>
      </w:r>
      <w:r w:rsidR="002D31A5">
        <w:rPr>
          <w:bCs/>
          <w:color w:val="auto"/>
          <w:sz w:val="22"/>
          <w:szCs w:val="22"/>
          <w:lang w:val="es-ES"/>
        </w:rPr>
        <w:t xml:space="preserve"> el contrato</w:t>
      </w:r>
      <w:r w:rsidRPr="002D31A5">
        <w:rPr>
          <w:bCs/>
          <w:color w:val="auto"/>
          <w:sz w:val="22"/>
          <w:szCs w:val="22"/>
          <w:lang w:val="es-ES"/>
        </w:rPr>
        <w:t>,</w:t>
      </w:r>
      <w:r w:rsidR="002D31A5">
        <w:rPr>
          <w:bCs/>
          <w:color w:val="auto"/>
          <w:sz w:val="22"/>
          <w:szCs w:val="22"/>
          <w:lang w:val="es-ES"/>
        </w:rPr>
        <w:t xml:space="preserve"> para </w:t>
      </w:r>
      <w:r w:rsidRPr="002D31A5">
        <w:rPr>
          <w:bCs/>
          <w:color w:val="auto"/>
          <w:sz w:val="22"/>
          <w:szCs w:val="22"/>
          <w:lang w:val="es-ES"/>
        </w:rPr>
        <w:t xml:space="preserve"> la </w:t>
      </w:r>
      <w:r w:rsidR="002D31A5" w:rsidRPr="002D31A5">
        <w:rPr>
          <w:bCs/>
          <w:color w:val="auto"/>
          <w:sz w:val="22"/>
          <w:szCs w:val="22"/>
          <w:lang w:val="es-ES"/>
        </w:rPr>
        <w:t>realización</w:t>
      </w:r>
      <w:r w:rsidR="002D31A5">
        <w:rPr>
          <w:bCs/>
          <w:color w:val="auto"/>
          <w:sz w:val="22"/>
          <w:szCs w:val="22"/>
          <w:lang w:val="es-ES"/>
        </w:rPr>
        <w:t xml:space="preserve"> del trabajo, requiera tratar algún dato del personal al servicio del </w:t>
      </w:r>
      <w:r w:rsidRPr="002D31A5">
        <w:rPr>
          <w:bCs/>
          <w:color w:val="auto"/>
          <w:sz w:val="22"/>
          <w:szCs w:val="22"/>
          <w:lang w:val="es-ES"/>
        </w:rPr>
        <w:t xml:space="preserve">ICS, </w:t>
      </w:r>
      <w:r w:rsidR="002D31A5" w:rsidRPr="002D31A5">
        <w:rPr>
          <w:bCs/>
          <w:color w:val="auto"/>
          <w:sz w:val="22"/>
          <w:szCs w:val="22"/>
          <w:lang w:val="es-ES"/>
        </w:rPr>
        <w:t>quedará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sujeto</w:t>
      </w:r>
      <w:r w:rsidRPr="002D31A5">
        <w:rPr>
          <w:bCs/>
          <w:color w:val="auto"/>
          <w:sz w:val="22"/>
          <w:szCs w:val="22"/>
          <w:lang w:val="es-ES"/>
        </w:rPr>
        <w:t xml:space="preserve"> al </w:t>
      </w:r>
      <w:r w:rsidR="002D31A5" w:rsidRPr="002D31A5">
        <w:rPr>
          <w:bCs/>
          <w:color w:val="auto"/>
          <w:sz w:val="22"/>
          <w:szCs w:val="22"/>
          <w:lang w:val="es-ES"/>
        </w:rPr>
        <w:t>cumplim</w:t>
      </w:r>
      <w:r w:rsidR="002D31A5">
        <w:rPr>
          <w:bCs/>
          <w:color w:val="auto"/>
          <w:sz w:val="22"/>
          <w:szCs w:val="22"/>
          <w:lang w:val="es-ES"/>
        </w:rPr>
        <w:t>i</w:t>
      </w:r>
      <w:r w:rsidR="002D31A5" w:rsidRPr="002D31A5">
        <w:rPr>
          <w:bCs/>
          <w:color w:val="auto"/>
          <w:sz w:val="22"/>
          <w:szCs w:val="22"/>
          <w:lang w:val="es-ES"/>
        </w:rPr>
        <w:t>ento</w:t>
      </w:r>
      <w:r w:rsidRPr="002D31A5">
        <w:rPr>
          <w:bCs/>
          <w:color w:val="auto"/>
          <w:sz w:val="22"/>
          <w:szCs w:val="22"/>
          <w:lang w:val="es-ES"/>
        </w:rPr>
        <w:t xml:space="preserve"> de </w:t>
      </w:r>
      <w:r w:rsidR="002D31A5">
        <w:rPr>
          <w:bCs/>
          <w:color w:val="auto"/>
          <w:sz w:val="22"/>
          <w:szCs w:val="22"/>
          <w:lang w:val="es-ES"/>
        </w:rPr>
        <w:t>todo lo que establece</w:t>
      </w:r>
      <w:r w:rsidRPr="002D31A5">
        <w:rPr>
          <w:bCs/>
          <w:color w:val="auto"/>
          <w:sz w:val="22"/>
          <w:szCs w:val="22"/>
          <w:lang w:val="es-ES"/>
        </w:rPr>
        <w:t xml:space="preserve"> el </w:t>
      </w:r>
      <w:r w:rsidR="002D31A5" w:rsidRPr="002D31A5">
        <w:rPr>
          <w:bCs/>
          <w:color w:val="auto"/>
          <w:sz w:val="22"/>
          <w:szCs w:val="22"/>
          <w:lang w:val="es-ES"/>
        </w:rPr>
        <w:t>Reglamento</w:t>
      </w:r>
      <w:r w:rsidRPr="002D31A5">
        <w:rPr>
          <w:bCs/>
          <w:color w:val="auto"/>
          <w:sz w:val="22"/>
          <w:szCs w:val="22"/>
          <w:lang w:val="es-ES"/>
        </w:rPr>
        <w:t xml:space="preserve"> (UE) 2016/679, del </w:t>
      </w:r>
      <w:r w:rsidR="002D31A5" w:rsidRPr="002D31A5">
        <w:rPr>
          <w:bCs/>
          <w:color w:val="auto"/>
          <w:sz w:val="22"/>
          <w:szCs w:val="22"/>
          <w:lang w:val="es-ES"/>
        </w:rPr>
        <w:t>Parlamento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Europeo</w:t>
      </w:r>
      <w:r w:rsidR="002D31A5">
        <w:rPr>
          <w:bCs/>
          <w:color w:val="auto"/>
          <w:sz w:val="22"/>
          <w:szCs w:val="22"/>
          <w:lang w:val="es-ES"/>
        </w:rPr>
        <w:t xml:space="preserve"> y del Consejo, de 27 de abril de 2016, relativo</w:t>
      </w:r>
      <w:r w:rsidRPr="002D31A5">
        <w:rPr>
          <w:bCs/>
          <w:color w:val="auto"/>
          <w:sz w:val="22"/>
          <w:szCs w:val="22"/>
          <w:lang w:val="es-ES"/>
        </w:rPr>
        <w:t xml:space="preserve"> a la </w:t>
      </w:r>
      <w:r w:rsidR="002D31A5" w:rsidRPr="002D31A5">
        <w:rPr>
          <w:bCs/>
          <w:color w:val="auto"/>
          <w:sz w:val="22"/>
          <w:szCs w:val="22"/>
          <w:lang w:val="es-ES"/>
        </w:rPr>
        <w:t>protección</w:t>
      </w:r>
      <w:r w:rsidR="002D31A5">
        <w:rPr>
          <w:bCs/>
          <w:color w:val="auto"/>
          <w:sz w:val="22"/>
          <w:szCs w:val="22"/>
          <w:lang w:val="es-ES"/>
        </w:rPr>
        <w:t xml:space="preserve"> de las personas física</w:t>
      </w:r>
      <w:r w:rsidRPr="002D31A5">
        <w:rPr>
          <w:bCs/>
          <w:color w:val="auto"/>
          <w:sz w:val="22"/>
          <w:szCs w:val="22"/>
          <w:lang w:val="es-ES"/>
        </w:rPr>
        <w:t xml:space="preserve">s </w:t>
      </w:r>
      <w:r w:rsidR="002D31A5">
        <w:rPr>
          <w:bCs/>
          <w:color w:val="auto"/>
          <w:sz w:val="22"/>
          <w:szCs w:val="22"/>
          <w:lang w:val="es-ES"/>
        </w:rPr>
        <w:t>respecto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>
        <w:rPr>
          <w:bCs/>
          <w:color w:val="auto"/>
          <w:sz w:val="22"/>
          <w:szCs w:val="22"/>
          <w:lang w:val="es-ES"/>
        </w:rPr>
        <w:t>al uso de datos personales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>
        <w:rPr>
          <w:bCs/>
          <w:color w:val="auto"/>
          <w:sz w:val="22"/>
          <w:szCs w:val="22"/>
          <w:lang w:val="es-ES"/>
        </w:rPr>
        <w:t>y a la libre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 w:rsidRPr="002D31A5">
        <w:rPr>
          <w:bCs/>
          <w:color w:val="auto"/>
          <w:sz w:val="22"/>
          <w:szCs w:val="22"/>
          <w:lang w:val="es-ES"/>
        </w:rPr>
        <w:t>circulación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2D31A5">
        <w:rPr>
          <w:bCs/>
          <w:color w:val="auto"/>
          <w:sz w:val="22"/>
          <w:szCs w:val="22"/>
          <w:lang w:val="es-ES"/>
        </w:rPr>
        <w:t>de estos datos y por el que se</w:t>
      </w:r>
      <w:r w:rsidRPr="002D31A5">
        <w:rPr>
          <w:bCs/>
          <w:color w:val="auto"/>
          <w:sz w:val="22"/>
          <w:szCs w:val="22"/>
          <w:lang w:val="es-ES"/>
        </w:rPr>
        <w:t xml:space="preserve"> deroga la Direct</w:t>
      </w:r>
      <w:r w:rsidR="002D31A5">
        <w:rPr>
          <w:bCs/>
          <w:color w:val="auto"/>
          <w:sz w:val="22"/>
          <w:szCs w:val="22"/>
          <w:lang w:val="es-ES"/>
        </w:rPr>
        <w:t xml:space="preserve">iva 95/46/CE (de </w:t>
      </w:r>
      <w:r w:rsidRPr="002D31A5">
        <w:rPr>
          <w:bCs/>
          <w:color w:val="auto"/>
          <w:sz w:val="22"/>
          <w:szCs w:val="22"/>
          <w:lang w:val="es-ES"/>
        </w:rPr>
        <w:t>a</w:t>
      </w:r>
      <w:r w:rsidR="002D31A5">
        <w:rPr>
          <w:bCs/>
          <w:color w:val="auto"/>
          <w:sz w:val="22"/>
          <w:szCs w:val="22"/>
          <w:lang w:val="es-ES"/>
        </w:rPr>
        <w:t xml:space="preserve">hora </w:t>
      </w:r>
      <w:r w:rsidR="00074B19">
        <w:rPr>
          <w:bCs/>
          <w:color w:val="auto"/>
          <w:sz w:val="22"/>
          <w:szCs w:val="22"/>
          <w:lang w:val="es-ES"/>
        </w:rPr>
        <w:t>en adelante RGPD) y la Ley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orgánica</w:t>
      </w:r>
      <w:r w:rsidRPr="002D31A5">
        <w:rPr>
          <w:bCs/>
          <w:color w:val="auto"/>
          <w:sz w:val="22"/>
          <w:szCs w:val="22"/>
          <w:lang w:val="es-ES"/>
        </w:rPr>
        <w:t xml:space="preserve"> 3/2018, de 5 de desembre, de </w:t>
      </w:r>
      <w:r w:rsidR="00074B19" w:rsidRPr="002D31A5">
        <w:rPr>
          <w:bCs/>
          <w:color w:val="auto"/>
          <w:sz w:val="22"/>
          <w:szCs w:val="22"/>
          <w:lang w:val="es-ES"/>
        </w:rPr>
        <w:t>protección</w:t>
      </w:r>
      <w:r w:rsidR="00074B19">
        <w:rPr>
          <w:bCs/>
          <w:color w:val="auto"/>
          <w:sz w:val="22"/>
          <w:szCs w:val="22"/>
          <w:lang w:val="es-ES"/>
        </w:rPr>
        <w:t xml:space="preserve"> de dato</w:t>
      </w:r>
      <w:r w:rsidRPr="002D31A5">
        <w:rPr>
          <w:bCs/>
          <w:color w:val="auto"/>
          <w:sz w:val="22"/>
          <w:szCs w:val="22"/>
          <w:lang w:val="es-ES"/>
        </w:rPr>
        <w:t xml:space="preserve">s </w:t>
      </w:r>
      <w:r w:rsidR="00074B19" w:rsidRPr="002D31A5">
        <w:rPr>
          <w:bCs/>
          <w:color w:val="auto"/>
          <w:sz w:val="22"/>
          <w:szCs w:val="22"/>
          <w:lang w:val="es-ES"/>
        </w:rPr>
        <w:t>personales</w:t>
      </w:r>
      <w:r w:rsidR="00074B19">
        <w:rPr>
          <w:bCs/>
          <w:color w:val="auto"/>
          <w:sz w:val="22"/>
          <w:szCs w:val="22"/>
          <w:lang w:val="es-ES"/>
        </w:rPr>
        <w:t xml:space="preserve"> y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garantía</w:t>
      </w:r>
      <w:r w:rsidRPr="002D31A5">
        <w:rPr>
          <w:bCs/>
          <w:color w:val="auto"/>
          <w:sz w:val="22"/>
          <w:szCs w:val="22"/>
          <w:lang w:val="es-ES"/>
        </w:rPr>
        <w:t xml:space="preserve"> de</w:t>
      </w:r>
      <w:r w:rsidR="00074B19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l</w:t>
      </w:r>
      <w:r w:rsidR="00074B19">
        <w:rPr>
          <w:bCs/>
          <w:color w:val="auto"/>
          <w:sz w:val="22"/>
          <w:szCs w:val="22"/>
          <w:lang w:val="es-ES"/>
        </w:rPr>
        <w:t>os derechos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digitales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>
        <w:rPr>
          <w:bCs/>
          <w:color w:val="auto"/>
          <w:sz w:val="22"/>
          <w:szCs w:val="22"/>
          <w:lang w:val="es-ES"/>
        </w:rPr>
        <w:t>(de ahora en adelante</w:t>
      </w:r>
      <w:r w:rsidRPr="002D31A5">
        <w:rPr>
          <w:bCs/>
          <w:color w:val="auto"/>
          <w:sz w:val="22"/>
          <w:szCs w:val="22"/>
          <w:lang w:val="es-ES"/>
        </w:rPr>
        <w:t xml:space="preserve"> LOPDGDD) </w:t>
      </w:r>
      <w:r w:rsidR="00074B19">
        <w:rPr>
          <w:bCs/>
          <w:color w:val="auto"/>
          <w:sz w:val="22"/>
          <w:szCs w:val="22"/>
          <w:lang w:val="es-ES"/>
        </w:rPr>
        <w:t>y la normativa de desarrollo</w:t>
      </w:r>
      <w:r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 xml:space="preserve">No </w:t>
      </w:r>
      <w:r w:rsidR="00074B19" w:rsidRPr="002D31A5">
        <w:rPr>
          <w:bCs/>
          <w:color w:val="auto"/>
          <w:sz w:val="22"/>
          <w:szCs w:val="22"/>
          <w:lang w:val="es-ES"/>
        </w:rPr>
        <w:t>obstante</w:t>
      </w:r>
      <w:r w:rsidRPr="002D31A5">
        <w:rPr>
          <w:bCs/>
          <w:color w:val="auto"/>
          <w:sz w:val="22"/>
          <w:szCs w:val="22"/>
          <w:lang w:val="es-ES"/>
        </w:rPr>
        <w:t xml:space="preserve">, </w:t>
      </w:r>
      <w:r w:rsidR="00074B19" w:rsidRPr="002D31A5">
        <w:rPr>
          <w:bCs/>
          <w:color w:val="auto"/>
          <w:sz w:val="22"/>
          <w:szCs w:val="22"/>
          <w:lang w:val="es-ES"/>
        </w:rPr>
        <w:t>cuan</w:t>
      </w:r>
      <w:r w:rsidR="00074B19">
        <w:rPr>
          <w:bCs/>
          <w:color w:val="auto"/>
          <w:sz w:val="22"/>
          <w:szCs w:val="22"/>
          <w:lang w:val="es-ES"/>
        </w:rPr>
        <w:t>do</w:t>
      </w:r>
      <w:r w:rsidRPr="002D31A5">
        <w:rPr>
          <w:bCs/>
          <w:color w:val="auto"/>
          <w:sz w:val="22"/>
          <w:szCs w:val="22"/>
          <w:lang w:val="es-ES"/>
        </w:rPr>
        <w:t xml:space="preserve"> el personal que </w:t>
      </w:r>
      <w:r w:rsidR="00074B19" w:rsidRPr="002D31A5">
        <w:rPr>
          <w:bCs/>
          <w:color w:val="auto"/>
          <w:sz w:val="22"/>
          <w:szCs w:val="22"/>
          <w:lang w:val="es-ES"/>
        </w:rPr>
        <w:t>ejecuta</w:t>
      </w:r>
      <w:r w:rsidRPr="002D31A5">
        <w:rPr>
          <w:bCs/>
          <w:color w:val="auto"/>
          <w:sz w:val="22"/>
          <w:szCs w:val="22"/>
          <w:lang w:val="es-ES"/>
        </w:rPr>
        <w:t xml:space="preserve"> el contra</w:t>
      </w:r>
      <w:r w:rsidR="00074B19">
        <w:rPr>
          <w:bCs/>
          <w:color w:val="auto"/>
          <w:sz w:val="22"/>
          <w:szCs w:val="22"/>
          <w:lang w:val="es-ES"/>
        </w:rPr>
        <w:t>to y</w:t>
      </w:r>
      <w:r w:rsidRPr="002D31A5">
        <w:rPr>
          <w:bCs/>
          <w:color w:val="auto"/>
          <w:sz w:val="22"/>
          <w:szCs w:val="22"/>
          <w:lang w:val="es-ES"/>
        </w:rPr>
        <w:t xml:space="preserve">, en </w:t>
      </w:r>
      <w:r w:rsidR="00074B19">
        <w:rPr>
          <w:bCs/>
          <w:color w:val="auto"/>
          <w:sz w:val="22"/>
          <w:szCs w:val="22"/>
          <w:lang w:val="es-ES"/>
        </w:rPr>
        <w:t>su</w:t>
      </w:r>
      <w:r w:rsidRPr="002D31A5">
        <w:rPr>
          <w:bCs/>
          <w:color w:val="auto"/>
          <w:sz w:val="22"/>
          <w:szCs w:val="22"/>
          <w:lang w:val="es-ES"/>
        </w:rPr>
        <w:t xml:space="preserve"> cas</w:t>
      </w:r>
      <w:r w:rsidR="00074B19">
        <w:rPr>
          <w:bCs/>
          <w:color w:val="auto"/>
          <w:sz w:val="22"/>
          <w:szCs w:val="22"/>
          <w:lang w:val="es-ES"/>
        </w:rPr>
        <w:t>o, el de la</w:t>
      </w:r>
      <w:r w:rsidRPr="002D31A5">
        <w:rPr>
          <w:bCs/>
          <w:color w:val="auto"/>
          <w:sz w:val="22"/>
          <w:szCs w:val="22"/>
          <w:lang w:val="es-ES"/>
        </w:rPr>
        <w:t xml:space="preserve">s </w:t>
      </w:r>
      <w:r w:rsidR="00074B19" w:rsidRPr="002D31A5">
        <w:rPr>
          <w:bCs/>
          <w:color w:val="auto"/>
          <w:sz w:val="22"/>
          <w:szCs w:val="22"/>
          <w:lang w:val="es-ES"/>
        </w:rPr>
        <w:t>empresas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subcontratadas</w:t>
      </w:r>
      <w:r w:rsidRPr="002D31A5">
        <w:rPr>
          <w:bCs/>
          <w:color w:val="auto"/>
          <w:sz w:val="22"/>
          <w:szCs w:val="22"/>
          <w:lang w:val="es-ES"/>
        </w:rPr>
        <w:t xml:space="preserve">, </w:t>
      </w:r>
      <w:r w:rsidR="00074B19" w:rsidRPr="002D31A5">
        <w:rPr>
          <w:bCs/>
          <w:color w:val="auto"/>
          <w:sz w:val="22"/>
          <w:szCs w:val="22"/>
          <w:lang w:val="es-ES"/>
        </w:rPr>
        <w:t>acced</w:t>
      </w:r>
      <w:r w:rsidR="00074B19">
        <w:rPr>
          <w:bCs/>
          <w:color w:val="auto"/>
          <w:sz w:val="22"/>
          <w:szCs w:val="22"/>
          <w:lang w:val="es-ES"/>
        </w:rPr>
        <w:t>an</w:t>
      </w:r>
      <w:r w:rsidRPr="002D31A5">
        <w:rPr>
          <w:bCs/>
          <w:color w:val="auto"/>
          <w:sz w:val="22"/>
          <w:szCs w:val="22"/>
          <w:lang w:val="es-ES"/>
        </w:rPr>
        <w:t xml:space="preserve"> a </w:t>
      </w:r>
      <w:r w:rsidR="00074B19">
        <w:rPr>
          <w:bCs/>
          <w:color w:val="auto"/>
          <w:sz w:val="22"/>
          <w:szCs w:val="22"/>
          <w:lang w:val="es-ES"/>
        </w:rPr>
        <w:t>dat</w:t>
      </w:r>
      <w:r w:rsidR="00074B19" w:rsidRPr="002D31A5">
        <w:rPr>
          <w:bCs/>
          <w:color w:val="auto"/>
          <w:sz w:val="22"/>
          <w:szCs w:val="22"/>
          <w:lang w:val="es-ES"/>
        </w:rPr>
        <w:t>os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personales</w:t>
      </w:r>
      <w:r w:rsidRPr="002D31A5">
        <w:rPr>
          <w:bCs/>
          <w:color w:val="auto"/>
          <w:sz w:val="22"/>
          <w:szCs w:val="22"/>
          <w:lang w:val="es-ES"/>
        </w:rPr>
        <w:t>, s</w:t>
      </w:r>
      <w:r w:rsidR="00074B19">
        <w:rPr>
          <w:bCs/>
          <w:color w:val="auto"/>
          <w:sz w:val="22"/>
          <w:szCs w:val="22"/>
          <w:lang w:val="es-ES"/>
        </w:rPr>
        <w:t>e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guardará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secreto</w:t>
      </w:r>
      <w:r w:rsidR="00074B19">
        <w:rPr>
          <w:bCs/>
          <w:color w:val="auto"/>
          <w:sz w:val="22"/>
          <w:szCs w:val="22"/>
          <w:lang w:val="es-ES"/>
        </w:rPr>
        <w:t xml:space="preserve"> incluso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después</w:t>
      </w:r>
      <w:r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="00074B19" w:rsidRPr="002D31A5">
        <w:rPr>
          <w:bCs/>
          <w:color w:val="auto"/>
          <w:sz w:val="22"/>
          <w:szCs w:val="22"/>
          <w:lang w:val="es-ES"/>
        </w:rPr>
        <w:t>finalización</w:t>
      </w:r>
      <w:r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="00074B19" w:rsidRPr="002D31A5">
        <w:rPr>
          <w:bCs/>
          <w:color w:val="auto"/>
          <w:sz w:val="22"/>
          <w:szCs w:val="22"/>
          <w:lang w:val="es-ES"/>
        </w:rPr>
        <w:t>relación</w:t>
      </w:r>
      <w:r w:rsidR="00074B19">
        <w:rPr>
          <w:bCs/>
          <w:color w:val="auto"/>
          <w:sz w:val="22"/>
          <w:szCs w:val="22"/>
          <w:lang w:val="es-ES"/>
        </w:rPr>
        <w:t xml:space="preserve"> contractual, sin que en ningún</w:t>
      </w:r>
      <w:r w:rsidRPr="002D31A5">
        <w:rPr>
          <w:bCs/>
          <w:color w:val="auto"/>
          <w:sz w:val="22"/>
          <w:szCs w:val="22"/>
          <w:lang w:val="es-ES"/>
        </w:rPr>
        <w:t xml:space="preserve"> cas</w:t>
      </w:r>
      <w:r w:rsidR="00074B19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>
        <w:rPr>
          <w:bCs/>
          <w:color w:val="auto"/>
          <w:sz w:val="22"/>
          <w:szCs w:val="22"/>
          <w:lang w:val="es-ES"/>
        </w:rPr>
        <w:t>se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>
        <w:rPr>
          <w:bCs/>
          <w:color w:val="auto"/>
          <w:sz w:val="22"/>
          <w:szCs w:val="22"/>
          <w:lang w:val="es-ES"/>
        </w:rPr>
        <w:t>pueda</w:t>
      </w:r>
      <w:r w:rsidRPr="002D31A5">
        <w:rPr>
          <w:bCs/>
          <w:color w:val="auto"/>
          <w:sz w:val="22"/>
          <w:szCs w:val="22"/>
          <w:lang w:val="es-ES"/>
        </w:rPr>
        <w:t xml:space="preserve">n </w:t>
      </w:r>
      <w:r w:rsidR="00074B19" w:rsidRPr="002D31A5">
        <w:rPr>
          <w:bCs/>
          <w:color w:val="auto"/>
          <w:sz w:val="22"/>
          <w:szCs w:val="22"/>
          <w:lang w:val="es-ES"/>
        </w:rPr>
        <w:t>utilizar</w:t>
      </w:r>
      <w:r w:rsidR="00074B19">
        <w:rPr>
          <w:bCs/>
          <w:color w:val="auto"/>
          <w:sz w:val="22"/>
          <w:szCs w:val="22"/>
          <w:lang w:val="es-ES"/>
        </w:rPr>
        <w:t xml:space="preserve"> los datos ni revelarlos</w:t>
      </w:r>
      <w:r w:rsidRPr="002D31A5">
        <w:rPr>
          <w:bCs/>
          <w:color w:val="auto"/>
          <w:sz w:val="22"/>
          <w:szCs w:val="22"/>
          <w:lang w:val="es-ES"/>
        </w:rPr>
        <w:t xml:space="preserve"> a </w:t>
      </w:r>
      <w:r w:rsidR="00074B19" w:rsidRPr="002D31A5">
        <w:rPr>
          <w:bCs/>
          <w:color w:val="auto"/>
          <w:sz w:val="22"/>
          <w:szCs w:val="22"/>
          <w:lang w:val="es-ES"/>
        </w:rPr>
        <w:t>terceros</w:t>
      </w:r>
      <w:r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074B19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>
        <w:rPr>
          <w:bCs/>
          <w:color w:val="auto"/>
          <w:sz w:val="22"/>
          <w:szCs w:val="22"/>
          <w:lang w:val="es-ES"/>
        </w:rPr>
        <w:t>E</w:t>
      </w:r>
      <w:r w:rsidR="0019152D" w:rsidRPr="002D31A5">
        <w:rPr>
          <w:bCs/>
          <w:color w:val="auto"/>
          <w:sz w:val="22"/>
          <w:szCs w:val="22"/>
          <w:lang w:val="es-ES"/>
        </w:rPr>
        <w:t>st</w:t>
      </w:r>
      <w:r>
        <w:rPr>
          <w:bCs/>
          <w:color w:val="auto"/>
          <w:sz w:val="22"/>
          <w:szCs w:val="22"/>
          <w:lang w:val="es-ES"/>
        </w:rPr>
        <w:t>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>personal y, en su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cas</w:t>
      </w:r>
      <w:r>
        <w:rPr>
          <w:bCs/>
          <w:color w:val="auto"/>
          <w:sz w:val="22"/>
          <w:szCs w:val="22"/>
          <w:lang w:val="es-ES"/>
        </w:rPr>
        <w:t>o el de la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 </w:t>
      </w:r>
      <w:r w:rsidRPr="002D31A5">
        <w:rPr>
          <w:bCs/>
          <w:color w:val="auto"/>
          <w:sz w:val="22"/>
          <w:szCs w:val="22"/>
          <w:lang w:val="es-ES"/>
        </w:rPr>
        <w:t>empresas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subcontratadas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</w:t>
      </w:r>
      <w:r>
        <w:rPr>
          <w:bCs/>
          <w:color w:val="auto"/>
          <w:sz w:val="22"/>
          <w:szCs w:val="22"/>
          <w:lang w:val="es-ES"/>
        </w:rPr>
        <w:t>aunque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t</w:t>
      </w:r>
      <w:r>
        <w:rPr>
          <w:bCs/>
          <w:color w:val="auto"/>
          <w:sz w:val="22"/>
          <w:szCs w:val="22"/>
          <w:lang w:val="es-ES"/>
        </w:rPr>
        <w:t>i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enen la </w:t>
      </w:r>
      <w:r w:rsidRPr="002D31A5">
        <w:rPr>
          <w:bCs/>
          <w:color w:val="auto"/>
          <w:sz w:val="22"/>
          <w:szCs w:val="22"/>
          <w:lang w:val="es-ES"/>
        </w:rPr>
        <w:t>condición</w:t>
      </w:r>
      <w:r>
        <w:rPr>
          <w:bCs/>
          <w:color w:val="auto"/>
          <w:sz w:val="22"/>
          <w:szCs w:val="22"/>
          <w:lang w:val="es-ES"/>
        </w:rPr>
        <w:t xml:space="preserve"> de encargadas del tratamiento, respe</w:t>
      </w:r>
      <w:r w:rsidR="0019152D" w:rsidRPr="002D31A5">
        <w:rPr>
          <w:bCs/>
          <w:color w:val="auto"/>
          <w:sz w:val="22"/>
          <w:szCs w:val="22"/>
          <w:lang w:val="es-ES"/>
        </w:rPr>
        <w:t>taran l</w:t>
      </w:r>
      <w:r>
        <w:rPr>
          <w:bCs/>
          <w:color w:val="auto"/>
          <w:sz w:val="22"/>
          <w:szCs w:val="22"/>
          <w:lang w:val="es-ES"/>
        </w:rPr>
        <w:t>as medidas de seguridad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que </w:t>
      </w:r>
      <w:r>
        <w:rPr>
          <w:bCs/>
          <w:color w:val="auto"/>
          <w:sz w:val="22"/>
          <w:szCs w:val="22"/>
          <w:lang w:val="es-ES"/>
        </w:rPr>
        <w:t>haya establecido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 xml:space="preserve">el </w:t>
      </w:r>
      <w:r w:rsidRPr="002D31A5">
        <w:rPr>
          <w:bCs/>
          <w:color w:val="auto"/>
          <w:sz w:val="22"/>
          <w:szCs w:val="22"/>
          <w:lang w:val="es-ES"/>
        </w:rPr>
        <w:t>órgano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</w:t>
      </w:r>
      <w:r w:rsidRPr="002D31A5">
        <w:rPr>
          <w:bCs/>
          <w:color w:val="auto"/>
          <w:sz w:val="22"/>
          <w:szCs w:val="22"/>
          <w:lang w:val="es-ES"/>
        </w:rPr>
        <w:t>contratación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responsable del </w:t>
      </w:r>
      <w:r w:rsidRPr="002D31A5">
        <w:rPr>
          <w:bCs/>
          <w:color w:val="auto"/>
          <w:sz w:val="22"/>
          <w:szCs w:val="22"/>
          <w:lang w:val="es-ES"/>
        </w:rPr>
        <w:t>tratamiento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. En particular, </w:t>
      </w:r>
      <w:r w:rsidRPr="002D31A5">
        <w:rPr>
          <w:bCs/>
          <w:color w:val="auto"/>
          <w:sz w:val="22"/>
          <w:szCs w:val="22"/>
          <w:lang w:val="es-ES"/>
        </w:rPr>
        <w:t>tendrá</w:t>
      </w:r>
      <w:r>
        <w:rPr>
          <w:bCs/>
          <w:color w:val="auto"/>
          <w:sz w:val="22"/>
          <w:szCs w:val="22"/>
          <w:lang w:val="es-ES"/>
        </w:rPr>
        <w:t xml:space="preserve"> en cuenta lo siguiente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: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>El personal propi</w:t>
      </w:r>
      <w:r w:rsidR="00074B19">
        <w:rPr>
          <w:bCs/>
          <w:color w:val="auto"/>
          <w:sz w:val="22"/>
          <w:szCs w:val="22"/>
          <w:lang w:val="es-ES"/>
        </w:rPr>
        <w:t>o y, en su</w:t>
      </w:r>
      <w:r w:rsidRPr="002D31A5">
        <w:rPr>
          <w:bCs/>
          <w:color w:val="auto"/>
          <w:sz w:val="22"/>
          <w:szCs w:val="22"/>
          <w:lang w:val="es-ES"/>
        </w:rPr>
        <w:t xml:space="preserve"> cas</w:t>
      </w:r>
      <w:r w:rsidR="00074B19">
        <w:rPr>
          <w:bCs/>
          <w:color w:val="auto"/>
          <w:sz w:val="22"/>
          <w:szCs w:val="22"/>
          <w:lang w:val="es-ES"/>
        </w:rPr>
        <w:t>o, el de la</w:t>
      </w:r>
      <w:r w:rsidRPr="002D31A5">
        <w:rPr>
          <w:bCs/>
          <w:color w:val="auto"/>
          <w:sz w:val="22"/>
          <w:szCs w:val="22"/>
          <w:lang w:val="es-ES"/>
        </w:rPr>
        <w:t xml:space="preserve">s </w:t>
      </w:r>
      <w:r w:rsidR="00074B19" w:rsidRPr="002D31A5">
        <w:rPr>
          <w:bCs/>
          <w:color w:val="auto"/>
          <w:sz w:val="22"/>
          <w:szCs w:val="22"/>
          <w:lang w:val="es-ES"/>
        </w:rPr>
        <w:t>empresas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subcontratadas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>
        <w:rPr>
          <w:bCs/>
          <w:color w:val="auto"/>
          <w:sz w:val="22"/>
          <w:szCs w:val="22"/>
          <w:lang w:val="es-ES"/>
        </w:rPr>
        <w:t>debe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>
        <w:rPr>
          <w:bCs/>
          <w:color w:val="auto"/>
          <w:sz w:val="22"/>
          <w:szCs w:val="22"/>
          <w:lang w:val="es-ES"/>
        </w:rPr>
        <w:t>conocer y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cumplir</w:t>
      </w:r>
      <w:r w:rsidRPr="002D31A5">
        <w:rPr>
          <w:bCs/>
          <w:color w:val="auto"/>
          <w:sz w:val="22"/>
          <w:szCs w:val="22"/>
          <w:lang w:val="es-ES"/>
        </w:rPr>
        <w:t xml:space="preserve"> la confidenciali</w:t>
      </w:r>
      <w:r w:rsidR="00074B19">
        <w:rPr>
          <w:bCs/>
          <w:color w:val="auto"/>
          <w:sz w:val="22"/>
          <w:szCs w:val="22"/>
          <w:lang w:val="es-ES"/>
        </w:rPr>
        <w:t>dad</w:t>
      </w:r>
      <w:r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="00074B19" w:rsidRPr="002D31A5">
        <w:rPr>
          <w:bCs/>
          <w:color w:val="auto"/>
          <w:sz w:val="22"/>
          <w:szCs w:val="22"/>
          <w:lang w:val="es-ES"/>
        </w:rPr>
        <w:t>información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referente</w:t>
      </w:r>
      <w:r w:rsidRPr="002D31A5">
        <w:rPr>
          <w:bCs/>
          <w:color w:val="auto"/>
          <w:sz w:val="22"/>
          <w:szCs w:val="22"/>
          <w:lang w:val="es-ES"/>
        </w:rPr>
        <w:t xml:space="preserve"> a </w:t>
      </w:r>
      <w:r w:rsidR="00074B19">
        <w:rPr>
          <w:bCs/>
          <w:color w:val="auto"/>
          <w:sz w:val="22"/>
          <w:szCs w:val="22"/>
          <w:lang w:val="es-ES"/>
        </w:rPr>
        <w:t>la tarea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realizada</w:t>
      </w:r>
      <w:r w:rsidR="00074B19">
        <w:rPr>
          <w:bCs/>
          <w:color w:val="auto"/>
          <w:sz w:val="22"/>
          <w:szCs w:val="22"/>
          <w:lang w:val="es-ES"/>
        </w:rPr>
        <w:t xml:space="preserve"> y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estará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obligad</w:t>
      </w:r>
      <w:r w:rsidR="00074B19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 a </w:t>
      </w:r>
      <w:r w:rsidR="00074B19" w:rsidRPr="002D31A5">
        <w:rPr>
          <w:bCs/>
          <w:color w:val="auto"/>
          <w:sz w:val="22"/>
          <w:szCs w:val="22"/>
          <w:lang w:val="es-ES"/>
        </w:rPr>
        <w:t>mantener</w:t>
      </w:r>
      <w:r w:rsidRPr="002D31A5">
        <w:rPr>
          <w:bCs/>
          <w:color w:val="auto"/>
          <w:sz w:val="22"/>
          <w:szCs w:val="22"/>
          <w:lang w:val="es-ES"/>
        </w:rPr>
        <w:t xml:space="preserve"> absoluta reserva respect</w:t>
      </w:r>
      <w:r w:rsidR="00074B19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 xml:space="preserve"> a </w:t>
      </w:r>
      <w:r w:rsidR="00074B19">
        <w:rPr>
          <w:bCs/>
          <w:color w:val="auto"/>
          <w:sz w:val="22"/>
          <w:szCs w:val="22"/>
          <w:lang w:val="es-ES"/>
        </w:rPr>
        <w:t>cualquier dato</w:t>
      </w:r>
      <w:r w:rsidRPr="002D31A5">
        <w:rPr>
          <w:bCs/>
          <w:color w:val="auto"/>
          <w:sz w:val="22"/>
          <w:szCs w:val="22"/>
          <w:lang w:val="es-ES"/>
        </w:rPr>
        <w:t xml:space="preserve"> o </w:t>
      </w:r>
      <w:r w:rsidR="00074B19" w:rsidRPr="002D31A5">
        <w:rPr>
          <w:bCs/>
          <w:color w:val="auto"/>
          <w:sz w:val="22"/>
          <w:szCs w:val="22"/>
          <w:lang w:val="es-ES"/>
        </w:rPr>
        <w:t>información</w:t>
      </w:r>
      <w:r w:rsidRPr="002D31A5">
        <w:rPr>
          <w:bCs/>
          <w:color w:val="auto"/>
          <w:sz w:val="22"/>
          <w:szCs w:val="22"/>
          <w:lang w:val="es-ES"/>
        </w:rPr>
        <w:t xml:space="preserve"> a </w:t>
      </w:r>
      <w:r w:rsidR="00074B19">
        <w:rPr>
          <w:bCs/>
          <w:color w:val="auto"/>
          <w:sz w:val="22"/>
          <w:szCs w:val="22"/>
          <w:lang w:val="es-ES"/>
        </w:rPr>
        <w:t>la que</w:t>
      </w:r>
      <w:r w:rsidRPr="002D31A5">
        <w:rPr>
          <w:bCs/>
          <w:color w:val="auto"/>
          <w:sz w:val="22"/>
          <w:szCs w:val="22"/>
          <w:lang w:val="es-ES"/>
        </w:rPr>
        <w:t xml:space="preserve"> pu</w:t>
      </w:r>
      <w:r w:rsidR="00074B19">
        <w:rPr>
          <w:bCs/>
          <w:color w:val="auto"/>
          <w:sz w:val="22"/>
          <w:szCs w:val="22"/>
          <w:lang w:val="es-ES"/>
        </w:rPr>
        <w:t xml:space="preserve">eda </w:t>
      </w:r>
      <w:r w:rsidR="00074B19" w:rsidRPr="002D31A5">
        <w:rPr>
          <w:bCs/>
          <w:color w:val="auto"/>
          <w:sz w:val="22"/>
          <w:szCs w:val="22"/>
          <w:lang w:val="es-ES"/>
        </w:rPr>
        <w:t>acceder</w:t>
      </w:r>
      <w:r w:rsidRPr="002D31A5">
        <w:rPr>
          <w:bCs/>
          <w:color w:val="auto"/>
          <w:sz w:val="22"/>
          <w:szCs w:val="22"/>
          <w:lang w:val="es-ES"/>
        </w:rPr>
        <w:t xml:space="preserve"> de forma </w:t>
      </w:r>
      <w:r w:rsidR="00074B19" w:rsidRPr="002D31A5">
        <w:rPr>
          <w:bCs/>
          <w:color w:val="auto"/>
          <w:sz w:val="22"/>
          <w:szCs w:val="22"/>
          <w:lang w:val="es-ES"/>
        </w:rPr>
        <w:t>extraordinaria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074B19" w:rsidRPr="002D31A5">
        <w:rPr>
          <w:bCs/>
          <w:color w:val="auto"/>
          <w:sz w:val="22"/>
          <w:szCs w:val="22"/>
          <w:lang w:val="es-ES"/>
        </w:rPr>
        <w:t>durante</w:t>
      </w:r>
      <w:r w:rsidRPr="002D31A5">
        <w:rPr>
          <w:bCs/>
          <w:color w:val="auto"/>
          <w:sz w:val="22"/>
          <w:szCs w:val="22"/>
          <w:lang w:val="es-ES"/>
        </w:rPr>
        <w:t xml:space="preserve"> el </w:t>
      </w:r>
      <w:r w:rsidR="00074B19" w:rsidRPr="002D31A5">
        <w:rPr>
          <w:bCs/>
          <w:color w:val="auto"/>
          <w:sz w:val="22"/>
          <w:szCs w:val="22"/>
          <w:lang w:val="es-ES"/>
        </w:rPr>
        <w:t>cumplim</w:t>
      </w:r>
      <w:r w:rsidR="00074B19">
        <w:rPr>
          <w:bCs/>
          <w:color w:val="auto"/>
          <w:sz w:val="22"/>
          <w:szCs w:val="22"/>
          <w:lang w:val="es-ES"/>
        </w:rPr>
        <w:t>i</w:t>
      </w:r>
      <w:r w:rsidR="00074B19" w:rsidRPr="002D31A5">
        <w:rPr>
          <w:bCs/>
          <w:color w:val="auto"/>
          <w:sz w:val="22"/>
          <w:szCs w:val="22"/>
          <w:lang w:val="es-ES"/>
        </w:rPr>
        <w:t>ento</w:t>
      </w:r>
      <w:r w:rsidRPr="002D31A5">
        <w:rPr>
          <w:bCs/>
          <w:color w:val="auto"/>
          <w:sz w:val="22"/>
          <w:szCs w:val="22"/>
          <w:lang w:val="es-ES"/>
        </w:rPr>
        <w:t xml:space="preserve"> del contra</w:t>
      </w:r>
      <w:r w:rsidR="00074B19">
        <w:rPr>
          <w:bCs/>
          <w:color w:val="auto"/>
          <w:sz w:val="22"/>
          <w:szCs w:val="22"/>
          <w:lang w:val="es-ES"/>
        </w:rPr>
        <w:t>to</w:t>
      </w:r>
      <w:r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074B19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  <w:lang w:val="es-ES"/>
        </w:rPr>
      </w:pPr>
      <w:r>
        <w:rPr>
          <w:bCs/>
          <w:color w:val="auto"/>
          <w:sz w:val="22"/>
          <w:szCs w:val="22"/>
          <w:lang w:val="es-ES"/>
        </w:rPr>
        <w:t>No se podrá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n </w:t>
      </w:r>
      <w:r>
        <w:rPr>
          <w:bCs/>
          <w:color w:val="auto"/>
          <w:sz w:val="22"/>
          <w:szCs w:val="22"/>
          <w:lang w:val="es-ES"/>
        </w:rPr>
        <w:t>usar los datos 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informaciones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derivadas</w:t>
      </w:r>
      <w:r>
        <w:rPr>
          <w:bCs/>
          <w:color w:val="auto"/>
          <w:sz w:val="22"/>
          <w:szCs w:val="22"/>
          <w:lang w:val="es-ES"/>
        </w:rPr>
        <w:t xml:space="preserve"> de la </w:t>
      </w:r>
      <w:r w:rsidRPr="002D31A5">
        <w:rPr>
          <w:bCs/>
          <w:color w:val="auto"/>
          <w:sz w:val="22"/>
          <w:szCs w:val="22"/>
          <w:lang w:val="es-ES"/>
        </w:rPr>
        <w:t>ejecución</w:t>
      </w:r>
      <w:r>
        <w:rPr>
          <w:bCs/>
          <w:color w:val="auto"/>
          <w:sz w:val="22"/>
          <w:szCs w:val="22"/>
          <w:lang w:val="es-ES"/>
        </w:rPr>
        <w:t xml:space="preserve"> del contrato para fines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diferentes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l</w:t>
      </w:r>
      <w:r>
        <w:rPr>
          <w:bCs/>
          <w:color w:val="auto"/>
          <w:sz w:val="22"/>
          <w:szCs w:val="22"/>
          <w:lang w:val="es-ES"/>
        </w:rPr>
        <w:t>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 </w:t>
      </w:r>
      <w:r w:rsidRPr="002D31A5">
        <w:rPr>
          <w:bCs/>
          <w:color w:val="auto"/>
          <w:sz w:val="22"/>
          <w:szCs w:val="22"/>
          <w:lang w:val="es-ES"/>
        </w:rPr>
        <w:t>necesarios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>para el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cumplim</w:t>
      </w:r>
      <w:r>
        <w:rPr>
          <w:bCs/>
          <w:color w:val="auto"/>
          <w:sz w:val="22"/>
          <w:szCs w:val="22"/>
          <w:lang w:val="es-ES"/>
        </w:rPr>
        <w:t>i</w:t>
      </w:r>
      <w:r w:rsidRPr="002D31A5">
        <w:rPr>
          <w:bCs/>
          <w:color w:val="auto"/>
          <w:sz w:val="22"/>
          <w:szCs w:val="22"/>
          <w:lang w:val="es-ES"/>
        </w:rPr>
        <w:t>ento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>de este contrato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ni </w:t>
      </w:r>
      <w:r w:rsidRPr="002D31A5">
        <w:rPr>
          <w:bCs/>
          <w:color w:val="auto"/>
          <w:sz w:val="22"/>
          <w:szCs w:val="22"/>
          <w:lang w:val="es-ES"/>
        </w:rPr>
        <w:lastRenderedPageBreak/>
        <w:t>podrán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ceder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se a </w:t>
      </w:r>
      <w:r w:rsidRPr="002D31A5">
        <w:rPr>
          <w:bCs/>
          <w:color w:val="auto"/>
          <w:sz w:val="22"/>
          <w:szCs w:val="22"/>
          <w:lang w:val="es-ES"/>
        </w:rPr>
        <w:t>terceros</w:t>
      </w:r>
      <w:r w:rsidR="00BF55E5">
        <w:rPr>
          <w:bCs/>
          <w:color w:val="auto"/>
          <w:sz w:val="22"/>
          <w:szCs w:val="22"/>
          <w:lang w:val="es-ES"/>
        </w:rPr>
        <w:t>, ni copiar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se o </w:t>
      </w:r>
      <w:r w:rsidR="00BF55E5" w:rsidRPr="002D31A5">
        <w:rPr>
          <w:bCs/>
          <w:color w:val="auto"/>
          <w:sz w:val="22"/>
          <w:szCs w:val="22"/>
          <w:lang w:val="es-ES"/>
        </w:rPr>
        <w:t>reproducir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se, </w:t>
      </w:r>
      <w:r w:rsidR="00BF55E5" w:rsidRPr="002D31A5">
        <w:rPr>
          <w:bCs/>
          <w:color w:val="auto"/>
          <w:sz w:val="22"/>
          <w:szCs w:val="22"/>
          <w:lang w:val="es-ES"/>
        </w:rPr>
        <w:t>excepto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en la forma </w:t>
      </w:r>
      <w:r w:rsidR="00BF55E5">
        <w:rPr>
          <w:bCs/>
          <w:color w:val="auto"/>
          <w:sz w:val="22"/>
          <w:szCs w:val="22"/>
          <w:lang w:val="es-ES"/>
        </w:rPr>
        <w:t>y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BF55E5" w:rsidRPr="002D31A5">
        <w:rPr>
          <w:bCs/>
          <w:color w:val="auto"/>
          <w:sz w:val="22"/>
          <w:szCs w:val="22"/>
          <w:lang w:val="es-ES"/>
        </w:rPr>
        <w:t>condiciones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BF55E5" w:rsidRPr="002D31A5">
        <w:rPr>
          <w:bCs/>
          <w:color w:val="auto"/>
          <w:sz w:val="22"/>
          <w:szCs w:val="22"/>
          <w:lang w:val="es-ES"/>
        </w:rPr>
        <w:t>necesarias</w:t>
      </w:r>
      <w:r w:rsidR="00BF55E5">
        <w:rPr>
          <w:bCs/>
          <w:color w:val="auto"/>
          <w:sz w:val="22"/>
          <w:szCs w:val="22"/>
          <w:lang w:val="es-ES"/>
        </w:rPr>
        <w:t xml:space="preserve"> para </w:t>
      </w:r>
      <w:r w:rsidR="0019152D" w:rsidRPr="002D31A5">
        <w:rPr>
          <w:bCs/>
          <w:color w:val="auto"/>
          <w:sz w:val="22"/>
          <w:szCs w:val="22"/>
          <w:lang w:val="es-ES"/>
        </w:rPr>
        <w:t>garanti</w:t>
      </w:r>
      <w:r w:rsidR="00BF55E5">
        <w:rPr>
          <w:bCs/>
          <w:color w:val="auto"/>
          <w:sz w:val="22"/>
          <w:szCs w:val="22"/>
          <w:lang w:val="es-ES"/>
        </w:rPr>
        <w:t>zar la seguridad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l</w:t>
      </w:r>
      <w:r w:rsidR="00BF55E5">
        <w:rPr>
          <w:bCs/>
          <w:color w:val="auto"/>
          <w:sz w:val="22"/>
          <w:szCs w:val="22"/>
          <w:lang w:val="es-ES"/>
        </w:rPr>
        <w:t>a</w:t>
      </w:r>
      <w:r w:rsidR="0019152D" w:rsidRPr="002D31A5">
        <w:rPr>
          <w:bCs/>
          <w:color w:val="auto"/>
          <w:sz w:val="22"/>
          <w:szCs w:val="22"/>
          <w:lang w:val="es-ES"/>
        </w:rPr>
        <w:t>s m</w:t>
      </w:r>
      <w:r w:rsidR="00BF55E5">
        <w:rPr>
          <w:bCs/>
          <w:color w:val="auto"/>
          <w:sz w:val="22"/>
          <w:szCs w:val="22"/>
          <w:lang w:val="es-ES"/>
        </w:rPr>
        <w:t>isma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 </w:t>
      </w:r>
      <w:r w:rsidR="00BF55E5">
        <w:rPr>
          <w:bCs/>
          <w:color w:val="auto"/>
          <w:sz w:val="22"/>
          <w:szCs w:val="22"/>
          <w:lang w:val="es-ES"/>
        </w:rPr>
        <w:t>y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la </w:t>
      </w:r>
      <w:r w:rsidR="00BF55E5" w:rsidRPr="002D31A5">
        <w:rPr>
          <w:bCs/>
          <w:color w:val="auto"/>
          <w:sz w:val="22"/>
          <w:szCs w:val="22"/>
          <w:lang w:val="es-ES"/>
        </w:rPr>
        <w:t>recuperación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="00BF55E5" w:rsidRPr="002D31A5">
        <w:rPr>
          <w:bCs/>
          <w:color w:val="auto"/>
          <w:sz w:val="22"/>
          <w:szCs w:val="22"/>
          <w:lang w:val="es-ES"/>
        </w:rPr>
        <w:t>información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BF55E5">
        <w:rPr>
          <w:bCs/>
          <w:color w:val="auto"/>
          <w:sz w:val="22"/>
          <w:szCs w:val="22"/>
          <w:lang w:val="es-ES"/>
        </w:rPr>
        <w:t>frente de errores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o accident</w:t>
      </w:r>
      <w:r w:rsidR="00BF55E5">
        <w:rPr>
          <w:bCs/>
          <w:color w:val="auto"/>
          <w:sz w:val="22"/>
          <w:szCs w:val="22"/>
          <w:lang w:val="es-ES"/>
        </w:rPr>
        <w:t>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BF55E5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  <w:lang w:val="es-ES"/>
        </w:rPr>
      </w:pPr>
      <w:r>
        <w:rPr>
          <w:bCs/>
          <w:color w:val="auto"/>
          <w:sz w:val="22"/>
          <w:szCs w:val="22"/>
          <w:lang w:val="es-ES"/>
        </w:rPr>
        <w:t>En todo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el </w:t>
      </w:r>
      <w:r w:rsidRPr="002D31A5">
        <w:rPr>
          <w:bCs/>
          <w:color w:val="auto"/>
          <w:sz w:val="22"/>
          <w:szCs w:val="22"/>
          <w:lang w:val="es-ES"/>
        </w:rPr>
        <w:t>proceso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</w:t>
      </w:r>
      <w:r>
        <w:rPr>
          <w:bCs/>
          <w:color w:val="auto"/>
          <w:sz w:val="22"/>
          <w:szCs w:val="22"/>
          <w:lang w:val="es-ES"/>
        </w:rPr>
        <w:t xml:space="preserve">e </w:t>
      </w:r>
      <w:r w:rsidRPr="002D31A5">
        <w:rPr>
          <w:bCs/>
          <w:color w:val="auto"/>
          <w:sz w:val="22"/>
          <w:szCs w:val="22"/>
          <w:lang w:val="es-ES"/>
        </w:rPr>
        <w:t>ejecución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l</w:t>
      </w:r>
      <w:r>
        <w:rPr>
          <w:bCs/>
          <w:color w:val="auto"/>
          <w:sz w:val="22"/>
          <w:szCs w:val="22"/>
          <w:lang w:val="es-ES"/>
        </w:rPr>
        <w:t>as tareas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propias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del contra</w:t>
      </w:r>
      <w:r>
        <w:rPr>
          <w:bCs/>
          <w:color w:val="auto"/>
          <w:sz w:val="22"/>
          <w:szCs w:val="22"/>
          <w:lang w:val="es-ES"/>
        </w:rPr>
        <w:t xml:space="preserve">to, la 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empresa </w:t>
      </w:r>
      <w:r w:rsidRPr="002D31A5">
        <w:rPr>
          <w:bCs/>
          <w:color w:val="auto"/>
          <w:sz w:val="22"/>
          <w:szCs w:val="22"/>
          <w:lang w:val="es-ES"/>
        </w:rPr>
        <w:t>contratista</w:t>
      </w:r>
      <w:r>
        <w:rPr>
          <w:bCs/>
          <w:color w:val="auto"/>
          <w:sz w:val="22"/>
          <w:szCs w:val="22"/>
          <w:lang w:val="es-ES"/>
        </w:rPr>
        <w:t xml:space="preserve"> y, en su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cas</w:t>
      </w:r>
      <w:r>
        <w:rPr>
          <w:bCs/>
          <w:color w:val="auto"/>
          <w:sz w:val="22"/>
          <w:szCs w:val="22"/>
          <w:lang w:val="es-ES"/>
        </w:rPr>
        <w:t>o, la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 </w:t>
      </w:r>
      <w:r w:rsidRPr="002D31A5">
        <w:rPr>
          <w:bCs/>
          <w:color w:val="auto"/>
          <w:sz w:val="22"/>
          <w:szCs w:val="22"/>
          <w:lang w:val="es-ES"/>
        </w:rPr>
        <w:t>empresas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subcontratadas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han de </w:t>
      </w:r>
      <w:r w:rsidRPr="002D31A5">
        <w:rPr>
          <w:bCs/>
          <w:color w:val="auto"/>
          <w:sz w:val="22"/>
          <w:szCs w:val="22"/>
          <w:lang w:val="es-ES"/>
        </w:rPr>
        <w:t>cumplir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estrictas</w:t>
      </w:r>
      <w:r>
        <w:rPr>
          <w:bCs/>
          <w:color w:val="auto"/>
          <w:sz w:val="22"/>
          <w:szCs w:val="22"/>
          <w:lang w:val="es-ES"/>
        </w:rPr>
        <w:t xml:space="preserve"> norma</w:t>
      </w:r>
      <w:r w:rsidR="0019152D" w:rsidRPr="002D31A5">
        <w:rPr>
          <w:bCs/>
          <w:color w:val="auto"/>
          <w:sz w:val="22"/>
          <w:szCs w:val="22"/>
          <w:lang w:val="es-ES"/>
        </w:rPr>
        <w:t>s de segur</w:t>
      </w:r>
      <w:r>
        <w:rPr>
          <w:bCs/>
          <w:color w:val="auto"/>
          <w:sz w:val="22"/>
          <w:szCs w:val="22"/>
          <w:lang w:val="es-ES"/>
        </w:rPr>
        <w:t xml:space="preserve">idad con la finalidad de </w:t>
      </w:r>
      <w:r w:rsidRPr="002D31A5">
        <w:rPr>
          <w:bCs/>
          <w:color w:val="auto"/>
          <w:sz w:val="22"/>
          <w:szCs w:val="22"/>
          <w:lang w:val="es-ES"/>
        </w:rPr>
        <w:t>asegurar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en to</w:t>
      </w:r>
      <w:r>
        <w:rPr>
          <w:bCs/>
          <w:color w:val="auto"/>
          <w:sz w:val="22"/>
          <w:szCs w:val="22"/>
          <w:lang w:val="es-ES"/>
        </w:rPr>
        <w:t>do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momento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la confidenciali</w:t>
      </w:r>
      <w:r>
        <w:rPr>
          <w:bCs/>
          <w:color w:val="auto"/>
          <w:sz w:val="22"/>
          <w:szCs w:val="22"/>
          <w:lang w:val="es-ES"/>
        </w:rPr>
        <w:t>dad</w:t>
      </w:r>
      <w:r w:rsidR="0019152D" w:rsidRPr="002D31A5">
        <w:rPr>
          <w:bCs/>
          <w:color w:val="auto"/>
          <w:sz w:val="22"/>
          <w:szCs w:val="22"/>
          <w:lang w:val="es-ES"/>
        </w:rPr>
        <w:t>, la integri</w:t>
      </w:r>
      <w:r>
        <w:rPr>
          <w:bCs/>
          <w:color w:val="auto"/>
          <w:sz w:val="22"/>
          <w:szCs w:val="22"/>
          <w:lang w:val="es-ES"/>
        </w:rPr>
        <w:t>dad y la disponibilidad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Pr="002D31A5">
        <w:rPr>
          <w:bCs/>
          <w:color w:val="auto"/>
          <w:sz w:val="22"/>
          <w:szCs w:val="22"/>
          <w:lang w:val="es-ES"/>
        </w:rPr>
        <w:t>información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referente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a les ta</w:t>
      </w:r>
      <w:r>
        <w:rPr>
          <w:bCs/>
          <w:color w:val="auto"/>
          <w:sz w:val="22"/>
          <w:szCs w:val="22"/>
          <w:lang w:val="es-ES"/>
        </w:rPr>
        <w:t>rea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 </w:t>
      </w:r>
      <w:r w:rsidRPr="002D31A5">
        <w:rPr>
          <w:bCs/>
          <w:color w:val="auto"/>
          <w:sz w:val="22"/>
          <w:szCs w:val="22"/>
          <w:lang w:val="es-ES"/>
        </w:rPr>
        <w:t>ejecutadas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BF55E5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>Igualmente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</w:t>
      </w:r>
      <w:r>
        <w:rPr>
          <w:bCs/>
          <w:color w:val="auto"/>
          <w:sz w:val="22"/>
          <w:szCs w:val="22"/>
          <w:lang w:val="es-ES"/>
        </w:rPr>
        <w:t>se deberá garantizar la seguridad y la confidencialidad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Pr="002D31A5">
        <w:rPr>
          <w:bCs/>
          <w:color w:val="auto"/>
          <w:sz w:val="22"/>
          <w:szCs w:val="22"/>
          <w:lang w:val="es-ES"/>
        </w:rPr>
        <w:t>información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cont</w:t>
      </w:r>
      <w:r>
        <w:rPr>
          <w:bCs/>
          <w:color w:val="auto"/>
          <w:sz w:val="22"/>
          <w:szCs w:val="22"/>
          <w:lang w:val="es-ES"/>
        </w:rPr>
        <w:t>enida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en la </w:t>
      </w:r>
      <w:r w:rsidRPr="002D31A5">
        <w:rPr>
          <w:bCs/>
          <w:color w:val="auto"/>
          <w:sz w:val="22"/>
          <w:szCs w:val="22"/>
          <w:lang w:val="es-ES"/>
        </w:rPr>
        <w:t>documentación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</w:t>
      </w:r>
      <w:r>
        <w:rPr>
          <w:bCs/>
          <w:color w:val="auto"/>
          <w:sz w:val="22"/>
          <w:szCs w:val="22"/>
          <w:lang w:val="es-ES"/>
        </w:rPr>
        <w:t xml:space="preserve"> </w:t>
      </w:r>
      <w:r w:rsidR="0019152D" w:rsidRPr="002D31A5">
        <w:rPr>
          <w:bCs/>
          <w:color w:val="auto"/>
          <w:sz w:val="22"/>
          <w:szCs w:val="22"/>
          <w:lang w:val="es-ES"/>
        </w:rPr>
        <w:t>l</w:t>
      </w:r>
      <w:r>
        <w:rPr>
          <w:bCs/>
          <w:color w:val="auto"/>
          <w:sz w:val="22"/>
          <w:szCs w:val="22"/>
          <w:lang w:val="es-ES"/>
        </w:rPr>
        <w:t>os registros y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seguimientos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 xml:space="preserve">llevados a cabo por la 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empresa </w:t>
      </w:r>
      <w:r w:rsidRPr="002D31A5">
        <w:rPr>
          <w:bCs/>
          <w:color w:val="auto"/>
          <w:sz w:val="22"/>
          <w:szCs w:val="22"/>
          <w:lang w:val="es-ES"/>
        </w:rPr>
        <w:t>contratista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respect</w:t>
      </w:r>
      <w:r>
        <w:rPr>
          <w:bCs/>
          <w:color w:val="auto"/>
          <w:sz w:val="22"/>
          <w:szCs w:val="22"/>
          <w:lang w:val="es-ES"/>
        </w:rPr>
        <w:t>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al </w:t>
      </w:r>
      <w:r w:rsidRPr="002D31A5">
        <w:rPr>
          <w:bCs/>
          <w:color w:val="auto"/>
          <w:sz w:val="22"/>
          <w:szCs w:val="22"/>
          <w:lang w:val="es-ES"/>
        </w:rPr>
        <w:t>proceso</w:t>
      </w:r>
      <w:r>
        <w:rPr>
          <w:bCs/>
          <w:color w:val="auto"/>
          <w:sz w:val="22"/>
          <w:szCs w:val="22"/>
          <w:lang w:val="es-ES"/>
        </w:rPr>
        <w:t xml:space="preserve"> de </w:t>
      </w:r>
      <w:r w:rsidRPr="002D31A5">
        <w:rPr>
          <w:bCs/>
          <w:color w:val="auto"/>
          <w:sz w:val="22"/>
          <w:szCs w:val="22"/>
          <w:lang w:val="es-ES"/>
        </w:rPr>
        <w:t>ejecución</w:t>
      </w:r>
      <w:r w:rsidR="0019152D" w:rsidRPr="002D31A5">
        <w:rPr>
          <w:bCs/>
          <w:color w:val="auto"/>
          <w:sz w:val="22"/>
          <w:szCs w:val="22"/>
          <w:lang w:val="es-ES"/>
        </w:rPr>
        <w:t>.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>En to</w:t>
      </w:r>
      <w:r w:rsidR="00BF55E5">
        <w:rPr>
          <w:bCs/>
          <w:color w:val="auto"/>
          <w:sz w:val="22"/>
          <w:szCs w:val="22"/>
          <w:lang w:val="es-ES"/>
        </w:rPr>
        <w:t>do</w:t>
      </w:r>
      <w:r w:rsidRPr="002D31A5">
        <w:rPr>
          <w:bCs/>
          <w:color w:val="auto"/>
          <w:sz w:val="22"/>
          <w:szCs w:val="22"/>
          <w:lang w:val="es-ES"/>
        </w:rPr>
        <w:t xml:space="preserve"> cas</w:t>
      </w:r>
      <w:r w:rsidR="00BF55E5">
        <w:rPr>
          <w:bCs/>
          <w:color w:val="auto"/>
          <w:sz w:val="22"/>
          <w:szCs w:val="22"/>
          <w:lang w:val="es-ES"/>
        </w:rPr>
        <w:t>o</w:t>
      </w:r>
      <w:r w:rsidRPr="002D31A5">
        <w:rPr>
          <w:bCs/>
          <w:color w:val="auto"/>
          <w:sz w:val="22"/>
          <w:szCs w:val="22"/>
          <w:lang w:val="es-ES"/>
        </w:rPr>
        <w:t>,</w:t>
      </w:r>
      <w:r w:rsidR="00BF55E5">
        <w:rPr>
          <w:bCs/>
          <w:color w:val="auto"/>
          <w:sz w:val="22"/>
          <w:szCs w:val="22"/>
          <w:lang w:val="es-ES"/>
        </w:rPr>
        <w:t xml:space="preserve"> pondremos en conocimiento</w:t>
      </w:r>
      <w:r w:rsidRPr="002D31A5">
        <w:rPr>
          <w:bCs/>
          <w:color w:val="auto"/>
          <w:sz w:val="22"/>
          <w:szCs w:val="22"/>
          <w:lang w:val="es-ES"/>
        </w:rPr>
        <w:t xml:space="preserve"> de</w:t>
      </w:r>
      <w:r w:rsidR="00BF55E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l</w:t>
      </w:r>
      <w:r w:rsidR="00BF55E5">
        <w:rPr>
          <w:bCs/>
          <w:color w:val="auto"/>
          <w:sz w:val="22"/>
          <w:szCs w:val="22"/>
          <w:lang w:val="es-ES"/>
        </w:rPr>
        <w:t>os trabajadores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BF55E5">
        <w:rPr>
          <w:bCs/>
          <w:color w:val="auto"/>
          <w:sz w:val="22"/>
          <w:szCs w:val="22"/>
          <w:lang w:val="es-ES"/>
        </w:rPr>
        <w:t>afectados la</w:t>
      </w:r>
      <w:r w:rsidRPr="002D31A5">
        <w:rPr>
          <w:bCs/>
          <w:color w:val="auto"/>
          <w:sz w:val="22"/>
          <w:szCs w:val="22"/>
          <w:lang w:val="es-ES"/>
        </w:rPr>
        <w:t>s me</w:t>
      </w:r>
      <w:r w:rsidR="00BF55E5">
        <w:rPr>
          <w:bCs/>
          <w:color w:val="auto"/>
          <w:sz w:val="22"/>
          <w:szCs w:val="22"/>
          <w:lang w:val="es-ES"/>
        </w:rPr>
        <w:t>dida</w:t>
      </w:r>
      <w:r w:rsidRPr="002D31A5">
        <w:rPr>
          <w:bCs/>
          <w:color w:val="auto"/>
          <w:sz w:val="22"/>
          <w:szCs w:val="22"/>
          <w:lang w:val="es-ES"/>
        </w:rPr>
        <w:t>s estable</w:t>
      </w:r>
      <w:r w:rsidR="00BF55E5">
        <w:rPr>
          <w:bCs/>
          <w:color w:val="auto"/>
          <w:sz w:val="22"/>
          <w:szCs w:val="22"/>
          <w:lang w:val="es-ES"/>
        </w:rPr>
        <w:t>cidas en</w:t>
      </w:r>
      <w:r w:rsidRPr="002D31A5">
        <w:rPr>
          <w:bCs/>
          <w:color w:val="auto"/>
          <w:sz w:val="22"/>
          <w:szCs w:val="22"/>
          <w:lang w:val="es-ES"/>
        </w:rPr>
        <w:t xml:space="preserve"> la </w:t>
      </w:r>
      <w:r w:rsidR="00BF55E5" w:rsidRPr="002D31A5">
        <w:rPr>
          <w:bCs/>
          <w:color w:val="auto"/>
          <w:sz w:val="22"/>
          <w:szCs w:val="22"/>
          <w:lang w:val="es-ES"/>
        </w:rPr>
        <w:t>cláusula</w:t>
      </w:r>
      <w:r w:rsidR="00BF55E5">
        <w:rPr>
          <w:bCs/>
          <w:color w:val="auto"/>
          <w:sz w:val="22"/>
          <w:szCs w:val="22"/>
          <w:lang w:val="es-ES"/>
        </w:rPr>
        <w:t xml:space="preserve"> anterior y se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BF55E5" w:rsidRPr="002D31A5">
        <w:rPr>
          <w:bCs/>
          <w:color w:val="auto"/>
          <w:sz w:val="22"/>
          <w:szCs w:val="22"/>
          <w:lang w:val="es-ES"/>
        </w:rPr>
        <w:t>conservará</w:t>
      </w:r>
      <w:r w:rsidR="00BF55E5">
        <w:rPr>
          <w:bCs/>
          <w:color w:val="auto"/>
          <w:sz w:val="22"/>
          <w:szCs w:val="22"/>
          <w:lang w:val="es-ES"/>
        </w:rPr>
        <w:t xml:space="preserve"> la </w:t>
      </w:r>
      <w:r w:rsidR="00BF55E5" w:rsidRPr="002D31A5">
        <w:rPr>
          <w:bCs/>
          <w:color w:val="auto"/>
          <w:sz w:val="22"/>
          <w:szCs w:val="22"/>
          <w:lang w:val="es-ES"/>
        </w:rPr>
        <w:t>acreditación</w:t>
      </w:r>
      <w:r w:rsidRPr="002D31A5">
        <w:rPr>
          <w:bCs/>
          <w:color w:val="auto"/>
          <w:sz w:val="22"/>
          <w:szCs w:val="22"/>
          <w:lang w:val="es-ES"/>
        </w:rPr>
        <w:t xml:space="preserve"> de la </w:t>
      </w:r>
      <w:r w:rsidR="00BF55E5" w:rsidRPr="002D31A5">
        <w:rPr>
          <w:bCs/>
          <w:color w:val="auto"/>
          <w:sz w:val="22"/>
          <w:szCs w:val="22"/>
          <w:lang w:val="es-ES"/>
        </w:rPr>
        <w:t>comunicación</w:t>
      </w:r>
      <w:r w:rsidRPr="002D31A5">
        <w:rPr>
          <w:bCs/>
          <w:color w:val="auto"/>
          <w:sz w:val="22"/>
          <w:szCs w:val="22"/>
          <w:lang w:val="es-ES"/>
        </w:rPr>
        <w:t xml:space="preserve"> </w:t>
      </w:r>
      <w:r w:rsidR="00BF55E5">
        <w:rPr>
          <w:bCs/>
          <w:color w:val="auto"/>
          <w:sz w:val="22"/>
          <w:szCs w:val="22"/>
          <w:lang w:val="es-ES"/>
        </w:rPr>
        <w:t>de este deber</w:t>
      </w:r>
      <w:r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BF55E5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>
        <w:rPr>
          <w:bCs/>
          <w:color w:val="auto"/>
          <w:sz w:val="22"/>
          <w:szCs w:val="22"/>
          <w:lang w:val="es-ES"/>
        </w:rPr>
        <w:t>Asimismo</w:t>
      </w:r>
      <w:r w:rsidR="0019152D" w:rsidRPr="002D31A5">
        <w:rPr>
          <w:bCs/>
          <w:color w:val="auto"/>
          <w:sz w:val="22"/>
          <w:szCs w:val="22"/>
          <w:lang w:val="es-ES"/>
        </w:rPr>
        <w:t>, po</w:t>
      </w:r>
      <w:r>
        <w:rPr>
          <w:bCs/>
          <w:color w:val="auto"/>
          <w:sz w:val="22"/>
          <w:szCs w:val="22"/>
          <w:lang w:val="es-ES"/>
        </w:rPr>
        <w:t>ndremos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en con</w:t>
      </w:r>
      <w:r>
        <w:rPr>
          <w:bCs/>
          <w:color w:val="auto"/>
          <w:sz w:val="22"/>
          <w:szCs w:val="22"/>
          <w:lang w:val="es-ES"/>
        </w:rPr>
        <w:t>ocimiento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del responsable del </w:t>
      </w:r>
      <w:r w:rsidRPr="002D31A5">
        <w:rPr>
          <w:bCs/>
          <w:color w:val="auto"/>
          <w:sz w:val="22"/>
          <w:szCs w:val="22"/>
          <w:lang w:val="es-ES"/>
        </w:rPr>
        <w:t>tratamiento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de forma </w:t>
      </w:r>
      <w:r w:rsidRPr="002D31A5">
        <w:rPr>
          <w:bCs/>
          <w:color w:val="auto"/>
          <w:sz w:val="22"/>
          <w:szCs w:val="22"/>
          <w:lang w:val="es-ES"/>
        </w:rPr>
        <w:t>inmediata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</w:t>
      </w:r>
      <w:r>
        <w:rPr>
          <w:bCs/>
          <w:color w:val="auto"/>
          <w:sz w:val="22"/>
          <w:szCs w:val="22"/>
          <w:lang w:val="es-ES"/>
        </w:rPr>
        <w:t>cualquier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incidencia</w:t>
      </w:r>
      <w:r>
        <w:rPr>
          <w:bCs/>
          <w:color w:val="auto"/>
          <w:sz w:val="22"/>
          <w:szCs w:val="22"/>
          <w:lang w:val="es-ES"/>
        </w:rPr>
        <w:t xml:space="preserve"> que se </w:t>
      </w:r>
      <w:r w:rsidR="0019152D" w:rsidRPr="002D31A5">
        <w:rPr>
          <w:bCs/>
          <w:color w:val="auto"/>
          <w:sz w:val="22"/>
          <w:szCs w:val="22"/>
          <w:lang w:val="es-ES"/>
        </w:rPr>
        <w:t>produ</w:t>
      </w:r>
      <w:r>
        <w:rPr>
          <w:bCs/>
          <w:color w:val="auto"/>
          <w:sz w:val="22"/>
          <w:szCs w:val="22"/>
          <w:lang w:val="es-ES"/>
        </w:rPr>
        <w:t>zca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duran</w:t>
      </w:r>
      <w:r>
        <w:rPr>
          <w:bCs/>
          <w:color w:val="auto"/>
          <w:sz w:val="22"/>
          <w:szCs w:val="22"/>
          <w:lang w:val="es-ES"/>
        </w:rPr>
        <w:t xml:space="preserve">te la </w:t>
      </w:r>
      <w:r w:rsidRPr="002D31A5">
        <w:rPr>
          <w:bCs/>
          <w:color w:val="auto"/>
          <w:sz w:val="22"/>
          <w:szCs w:val="22"/>
          <w:lang w:val="es-ES"/>
        </w:rPr>
        <w:t>ejecución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del contra</w:t>
      </w:r>
      <w:r>
        <w:rPr>
          <w:bCs/>
          <w:color w:val="auto"/>
          <w:sz w:val="22"/>
          <w:szCs w:val="22"/>
          <w:lang w:val="es-ES"/>
        </w:rPr>
        <w:t>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que pu</w:t>
      </w:r>
      <w:r>
        <w:rPr>
          <w:bCs/>
          <w:color w:val="auto"/>
          <w:sz w:val="22"/>
          <w:szCs w:val="22"/>
          <w:lang w:val="es-ES"/>
        </w:rPr>
        <w:t>eda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afectar la </w:t>
      </w:r>
      <w:r w:rsidRPr="002D31A5">
        <w:rPr>
          <w:bCs/>
          <w:color w:val="auto"/>
          <w:sz w:val="22"/>
          <w:szCs w:val="22"/>
          <w:lang w:val="es-ES"/>
        </w:rPr>
        <w:t>integridad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o la confidenciali</w:t>
      </w:r>
      <w:r>
        <w:rPr>
          <w:bCs/>
          <w:color w:val="auto"/>
          <w:sz w:val="22"/>
          <w:szCs w:val="22"/>
          <w:lang w:val="es-ES"/>
        </w:rPr>
        <w:t>dad de lo</w:t>
      </w:r>
      <w:r w:rsidR="0019152D" w:rsidRPr="002D31A5">
        <w:rPr>
          <w:bCs/>
          <w:color w:val="auto"/>
          <w:sz w:val="22"/>
          <w:szCs w:val="22"/>
          <w:lang w:val="es-ES"/>
        </w:rPr>
        <w:t>s da</w:t>
      </w:r>
      <w:r>
        <w:rPr>
          <w:bCs/>
          <w:color w:val="auto"/>
          <w:sz w:val="22"/>
          <w:szCs w:val="22"/>
          <w:lang w:val="es-ES"/>
        </w:rPr>
        <w:t>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s </w:t>
      </w:r>
      <w:r w:rsidRPr="002D31A5">
        <w:rPr>
          <w:bCs/>
          <w:color w:val="auto"/>
          <w:sz w:val="22"/>
          <w:szCs w:val="22"/>
          <w:lang w:val="es-ES"/>
        </w:rPr>
        <w:t>personales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afectados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p</w:t>
      </w:r>
      <w:r>
        <w:rPr>
          <w:bCs/>
          <w:color w:val="auto"/>
          <w:sz w:val="22"/>
          <w:szCs w:val="22"/>
          <w:lang w:val="es-ES"/>
        </w:rPr>
        <w:t xml:space="preserve">or </w:t>
      </w:r>
      <w:r w:rsidR="0019152D" w:rsidRPr="002D31A5">
        <w:rPr>
          <w:bCs/>
          <w:color w:val="auto"/>
          <w:sz w:val="22"/>
          <w:szCs w:val="22"/>
          <w:lang w:val="es-ES"/>
        </w:rPr>
        <w:t>est</w:t>
      </w:r>
      <w:r>
        <w:rPr>
          <w:bCs/>
          <w:color w:val="auto"/>
          <w:sz w:val="22"/>
          <w:szCs w:val="22"/>
          <w:lang w:val="es-ES"/>
        </w:rPr>
        <w:t>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incident</w:t>
      </w:r>
      <w:r>
        <w:rPr>
          <w:bCs/>
          <w:color w:val="auto"/>
          <w:sz w:val="22"/>
          <w:szCs w:val="22"/>
          <w:lang w:val="es-ES"/>
        </w:rPr>
        <w:t>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19152D" w:rsidRPr="002D31A5" w:rsidRDefault="00BF55E5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  <w:r w:rsidRPr="002D31A5">
        <w:rPr>
          <w:bCs/>
          <w:color w:val="auto"/>
          <w:sz w:val="22"/>
          <w:szCs w:val="22"/>
          <w:lang w:val="es-ES"/>
        </w:rPr>
        <w:t>Adicionalmente</w:t>
      </w:r>
      <w:r>
        <w:rPr>
          <w:bCs/>
          <w:color w:val="auto"/>
          <w:sz w:val="22"/>
          <w:szCs w:val="22"/>
          <w:lang w:val="es-ES"/>
        </w:rPr>
        <w:t>, se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retornarán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to</w:t>
      </w:r>
      <w:r>
        <w:rPr>
          <w:bCs/>
          <w:color w:val="auto"/>
          <w:sz w:val="22"/>
          <w:szCs w:val="22"/>
          <w:lang w:val="es-ES"/>
        </w:rPr>
        <w:t>dos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>aquellos soportes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o </w:t>
      </w:r>
      <w:r w:rsidRPr="002D31A5">
        <w:rPr>
          <w:bCs/>
          <w:color w:val="auto"/>
          <w:sz w:val="22"/>
          <w:szCs w:val="22"/>
          <w:lang w:val="es-ES"/>
        </w:rPr>
        <w:t>materiales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que </w:t>
      </w:r>
      <w:r w:rsidRPr="002D31A5">
        <w:rPr>
          <w:bCs/>
          <w:color w:val="auto"/>
          <w:sz w:val="22"/>
          <w:szCs w:val="22"/>
          <w:lang w:val="es-ES"/>
        </w:rPr>
        <w:t>contengan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da</w:t>
      </w:r>
      <w:r>
        <w:rPr>
          <w:bCs/>
          <w:color w:val="auto"/>
          <w:sz w:val="22"/>
          <w:szCs w:val="22"/>
          <w:lang w:val="es-ES"/>
        </w:rPr>
        <w:t>t</w:t>
      </w:r>
      <w:r w:rsidRPr="002D31A5">
        <w:rPr>
          <w:bCs/>
          <w:color w:val="auto"/>
          <w:sz w:val="22"/>
          <w:szCs w:val="22"/>
          <w:lang w:val="es-ES"/>
        </w:rPr>
        <w:t>os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personales</w:t>
      </w:r>
      <w:r>
        <w:rPr>
          <w:bCs/>
          <w:color w:val="auto"/>
          <w:sz w:val="22"/>
          <w:szCs w:val="22"/>
          <w:lang w:val="es-ES"/>
        </w:rPr>
        <w:t xml:space="preserve"> al </w:t>
      </w:r>
      <w:r w:rsidRPr="002D31A5">
        <w:rPr>
          <w:bCs/>
          <w:color w:val="auto"/>
          <w:sz w:val="22"/>
          <w:szCs w:val="22"/>
          <w:lang w:val="es-ES"/>
        </w:rPr>
        <w:t>órgano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 </w:t>
      </w:r>
      <w:r w:rsidRPr="002D31A5">
        <w:rPr>
          <w:bCs/>
          <w:color w:val="auto"/>
          <w:sz w:val="22"/>
          <w:szCs w:val="22"/>
          <w:lang w:val="es-ES"/>
        </w:rPr>
        <w:t>contratación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o </w:t>
      </w:r>
      <w:r>
        <w:rPr>
          <w:bCs/>
          <w:color w:val="auto"/>
          <w:sz w:val="22"/>
          <w:szCs w:val="22"/>
          <w:lang w:val="es-ES"/>
        </w:rPr>
        <w:t>se destruirán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</w:t>
      </w:r>
      <w:r w:rsidRPr="002D31A5">
        <w:rPr>
          <w:bCs/>
          <w:color w:val="auto"/>
          <w:sz w:val="22"/>
          <w:szCs w:val="22"/>
          <w:lang w:val="es-ES"/>
        </w:rPr>
        <w:t>inmediatamente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 w:rsidRPr="002D31A5">
        <w:rPr>
          <w:bCs/>
          <w:color w:val="auto"/>
          <w:sz w:val="22"/>
          <w:szCs w:val="22"/>
          <w:lang w:val="es-ES"/>
        </w:rPr>
        <w:t>después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</w:t>
      </w:r>
      <w:r>
        <w:rPr>
          <w:bCs/>
          <w:color w:val="auto"/>
          <w:sz w:val="22"/>
          <w:szCs w:val="22"/>
          <w:lang w:val="es-ES"/>
        </w:rPr>
        <w:t>de la finalización de las tareas que han originado el u</w:t>
      </w:r>
      <w:r w:rsidR="0019152D" w:rsidRPr="002D31A5">
        <w:rPr>
          <w:bCs/>
          <w:color w:val="auto"/>
          <w:sz w:val="22"/>
          <w:szCs w:val="22"/>
          <w:lang w:val="es-ES"/>
        </w:rPr>
        <w:t>s</w:t>
      </w:r>
      <w:r>
        <w:rPr>
          <w:bCs/>
          <w:color w:val="auto"/>
          <w:sz w:val="22"/>
          <w:szCs w:val="22"/>
          <w:lang w:val="es-ES"/>
        </w:rPr>
        <w:t>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temporal, </w:t>
      </w:r>
      <w:r>
        <w:rPr>
          <w:bCs/>
          <w:color w:val="auto"/>
          <w:sz w:val="22"/>
          <w:szCs w:val="22"/>
          <w:lang w:val="es-ES"/>
        </w:rPr>
        <w:t>y</w:t>
      </w:r>
      <w:r w:rsidR="00C92F8B">
        <w:rPr>
          <w:bCs/>
          <w:color w:val="auto"/>
          <w:sz w:val="22"/>
          <w:szCs w:val="22"/>
          <w:lang w:val="es-ES"/>
        </w:rPr>
        <w:t>,</w:t>
      </w:r>
      <w:r>
        <w:rPr>
          <w:bCs/>
          <w:color w:val="auto"/>
          <w:sz w:val="22"/>
          <w:szCs w:val="22"/>
          <w:lang w:val="es-ES"/>
        </w:rPr>
        <w:t xml:space="preserve"> en cualquier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cas</w:t>
      </w:r>
      <w:r>
        <w:rPr>
          <w:bCs/>
          <w:color w:val="auto"/>
          <w:sz w:val="22"/>
          <w:szCs w:val="22"/>
          <w:lang w:val="es-ES"/>
        </w:rPr>
        <w:t>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, a la </w:t>
      </w:r>
      <w:r w:rsidR="00C92F8B" w:rsidRPr="002D31A5">
        <w:rPr>
          <w:bCs/>
          <w:color w:val="auto"/>
          <w:sz w:val="22"/>
          <w:szCs w:val="22"/>
          <w:lang w:val="es-ES"/>
        </w:rPr>
        <w:t>finalización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del </w:t>
      </w:r>
      <w:r w:rsidR="00C92F8B" w:rsidRPr="002D31A5">
        <w:rPr>
          <w:bCs/>
          <w:color w:val="auto"/>
          <w:sz w:val="22"/>
          <w:szCs w:val="22"/>
          <w:lang w:val="es-ES"/>
        </w:rPr>
        <w:t>proyecto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o de la </w:t>
      </w:r>
      <w:r w:rsidR="00C92F8B" w:rsidRPr="002D31A5">
        <w:rPr>
          <w:bCs/>
          <w:color w:val="auto"/>
          <w:sz w:val="22"/>
          <w:szCs w:val="22"/>
          <w:lang w:val="es-ES"/>
        </w:rPr>
        <w:t>relación</w:t>
      </w:r>
      <w:r w:rsidR="0019152D" w:rsidRPr="002D31A5">
        <w:rPr>
          <w:bCs/>
          <w:color w:val="auto"/>
          <w:sz w:val="22"/>
          <w:szCs w:val="22"/>
          <w:lang w:val="es-ES"/>
        </w:rPr>
        <w:t xml:space="preserve"> laboral. </w:t>
      </w:r>
    </w:p>
    <w:p w:rsidR="0019152D" w:rsidRPr="002D31A5" w:rsidRDefault="0019152D" w:rsidP="0019152D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317239" w:rsidRPr="002D31A5" w:rsidRDefault="0019152D" w:rsidP="0019152D">
      <w:pPr>
        <w:spacing w:after="1320"/>
        <w:jc w:val="both"/>
        <w:rPr>
          <w:rFonts w:cs="Arial"/>
          <w:lang w:val="es-ES"/>
        </w:rPr>
      </w:pPr>
      <w:r w:rsidRPr="002D31A5">
        <w:rPr>
          <w:bCs/>
          <w:lang w:val="es-ES"/>
        </w:rPr>
        <w:t>Con</w:t>
      </w:r>
      <w:r w:rsidR="00C92F8B">
        <w:rPr>
          <w:bCs/>
          <w:lang w:val="es-ES"/>
        </w:rPr>
        <w:t>ozco</w:t>
      </w:r>
      <w:r w:rsidRPr="002D31A5">
        <w:rPr>
          <w:bCs/>
          <w:lang w:val="es-ES"/>
        </w:rPr>
        <w:t xml:space="preserve"> que </w:t>
      </w:r>
      <w:r w:rsidR="00C92F8B">
        <w:rPr>
          <w:bCs/>
          <w:lang w:val="es-ES"/>
        </w:rPr>
        <w:t>e</w:t>
      </w:r>
      <w:r w:rsidRPr="002D31A5">
        <w:rPr>
          <w:bCs/>
          <w:lang w:val="es-ES"/>
        </w:rPr>
        <w:t>l</w:t>
      </w:r>
      <w:r w:rsidR="00C92F8B">
        <w:rPr>
          <w:bCs/>
          <w:lang w:val="es-ES"/>
        </w:rPr>
        <w:t xml:space="preserve"> </w:t>
      </w:r>
      <w:r w:rsidR="00C92F8B" w:rsidRPr="002D31A5">
        <w:rPr>
          <w:bCs/>
          <w:lang w:val="es-ES"/>
        </w:rPr>
        <w:t>incumplimiento</w:t>
      </w:r>
      <w:r w:rsidRPr="002D31A5">
        <w:rPr>
          <w:bCs/>
          <w:lang w:val="es-ES"/>
        </w:rPr>
        <w:t xml:space="preserve"> </w:t>
      </w:r>
      <w:r w:rsidR="00C92F8B">
        <w:rPr>
          <w:bCs/>
          <w:lang w:val="es-ES"/>
        </w:rPr>
        <w:t>de lo que se establece en los apartado</w:t>
      </w:r>
      <w:r w:rsidRPr="002D31A5">
        <w:rPr>
          <w:bCs/>
          <w:lang w:val="es-ES"/>
        </w:rPr>
        <w:t xml:space="preserve">s </w:t>
      </w:r>
      <w:r w:rsidR="00C92F8B" w:rsidRPr="002D31A5">
        <w:rPr>
          <w:bCs/>
          <w:lang w:val="es-ES"/>
        </w:rPr>
        <w:t>anteriores</w:t>
      </w:r>
      <w:r w:rsidRPr="002D31A5">
        <w:rPr>
          <w:bCs/>
          <w:lang w:val="es-ES"/>
        </w:rPr>
        <w:t xml:space="preserve"> </w:t>
      </w:r>
      <w:r w:rsidR="00C92F8B">
        <w:rPr>
          <w:bCs/>
          <w:lang w:val="es-ES"/>
        </w:rPr>
        <w:t>puede dar lugar</w:t>
      </w:r>
      <w:r w:rsidRPr="002D31A5">
        <w:rPr>
          <w:bCs/>
          <w:lang w:val="es-ES"/>
        </w:rPr>
        <w:t xml:space="preserve"> </w:t>
      </w:r>
      <w:r w:rsidR="00C92F8B">
        <w:rPr>
          <w:bCs/>
          <w:lang w:val="es-ES"/>
        </w:rPr>
        <w:t>a que se nos considere</w:t>
      </w:r>
      <w:r w:rsidRPr="002D31A5">
        <w:rPr>
          <w:bCs/>
          <w:lang w:val="es-ES"/>
        </w:rPr>
        <w:t xml:space="preserve"> responsable</w:t>
      </w:r>
      <w:r w:rsidR="00C92F8B">
        <w:rPr>
          <w:bCs/>
          <w:lang w:val="es-ES"/>
        </w:rPr>
        <w:t>s</w:t>
      </w:r>
      <w:r w:rsidRPr="002D31A5">
        <w:rPr>
          <w:bCs/>
          <w:lang w:val="es-ES"/>
        </w:rPr>
        <w:t xml:space="preserve"> del </w:t>
      </w:r>
      <w:r w:rsidR="00C92F8B" w:rsidRPr="002D31A5">
        <w:rPr>
          <w:bCs/>
          <w:lang w:val="es-ES"/>
        </w:rPr>
        <w:t>tratamiento</w:t>
      </w:r>
      <w:r w:rsidRPr="002D31A5">
        <w:rPr>
          <w:bCs/>
          <w:lang w:val="es-ES"/>
        </w:rPr>
        <w:t>, a</w:t>
      </w:r>
      <w:r w:rsidR="00C92F8B">
        <w:rPr>
          <w:bCs/>
          <w:lang w:val="es-ES"/>
        </w:rPr>
        <w:t xml:space="preserve"> </w:t>
      </w:r>
      <w:r w:rsidRPr="002D31A5">
        <w:rPr>
          <w:bCs/>
          <w:lang w:val="es-ES"/>
        </w:rPr>
        <w:t>l</w:t>
      </w:r>
      <w:r w:rsidR="00C92F8B">
        <w:rPr>
          <w:bCs/>
          <w:lang w:val="es-ES"/>
        </w:rPr>
        <w:t>o</w:t>
      </w:r>
      <w:r w:rsidRPr="002D31A5">
        <w:rPr>
          <w:bCs/>
          <w:lang w:val="es-ES"/>
        </w:rPr>
        <w:t xml:space="preserve">s </w:t>
      </w:r>
      <w:r w:rsidR="00C92F8B" w:rsidRPr="002D31A5">
        <w:rPr>
          <w:bCs/>
          <w:lang w:val="es-ES"/>
        </w:rPr>
        <w:t>efectos</w:t>
      </w:r>
      <w:r w:rsidR="00C92F8B">
        <w:rPr>
          <w:bCs/>
          <w:lang w:val="es-ES"/>
        </w:rPr>
        <w:t xml:space="preserve"> de </w:t>
      </w:r>
      <w:r w:rsidRPr="002D31A5">
        <w:rPr>
          <w:bCs/>
          <w:lang w:val="es-ES"/>
        </w:rPr>
        <w:t xml:space="preserve">aplicar el </w:t>
      </w:r>
      <w:r w:rsidR="00C92F8B" w:rsidRPr="002D31A5">
        <w:rPr>
          <w:bCs/>
          <w:lang w:val="es-ES"/>
        </w:rPr>
        <w:t>régimen</w:t>
      </w:r>
      <w:r w:rsidR="00C92F8B">
        <w:rPr>
          <w:bCs/>
          <w:lang w:val="es-ES"/>
        </w:rPr>
        <w:t xml:space="preserve"> sancionador y de responsabilidades</w:t>
      </w:r>
      <w:r w:rsidRPr="002D31A5">
        <w:rPr>
          <w:bCs/>
          <w:lang w:val="es-ES"/>
        </w:rPr>
        <w:t xml:space="preserve"> previst</w:t>
      </w:r>
      <w:r w:rsidR="00C92F8B">
        <w:rPr>
          <w:bCs/>
          <w:lang w:val="es-ES"/>
        </w:rPr>
        <w:t>o en</w:t>
      </w:r>
      <w:r w:rsidRPr="002D31A5">
        <w:rPr>
          <w:bCs/>
          <w:lang w:val="es-ES"/>
        </w:rPr>
        <w:t xml:space="preserve"> la normativa de </w:t>
      </w:r>
      <w:r w:rsidR="00C92F8B" w:rsidRPr="002D31A5">
        <w:rPr>
          <w:bCs/>
          <w:lang w:val="es-ES"/>
        </w:rPr>
        <w:t>protección</w:t>
      </w:r>
      <w:r w:rsidRPr="002D31A5">
        <w:rPr>
          <w:bCs/>
          <w:lang w:val="es-ES"/>
        </w:rPr>
        <w:t xml:space="preserve"> de da</w:t>
      </w:r>
      <w:r w:rsidR="00C92F8B">
        <w:rPr>
          <w:bCs/>
          <w:lang w:val="es-ES"/>
        </w:rPr>
        <w:t>to</w:t>
      </w:r>
      <w:r w:rsidRPr="002D31A5">
        <w:rPr>
          <w:bCs/>
          <w:lang w:val="es-ES"/>
        </w:rPr>
        <w:t>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3929"/>
      </w:tblGrid>
      <w:tr w:rsidR="00317239" w:rsidRPr="002D31A5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31A5" w:rsidRDefault="00317239" w:rsidP="00C92F8B">
            <w:pPr>
              <w:jc w:val="both"/>
              <w:rPr>
                <w:rFonts w:cs="Arial"/>
                <w:b/>
                <w:i/>
                <w:lang w:val="es-ES"/>
              </w:rPr>
            </w:pPr>
            <w:r w:rsidRPr="002D31A5">
              <w:rPr>
                <w:rFonts w:cs="Arial"/>
                <w:b/>
                <w:i/>
                <w:color w:val="4F81BD" w:themeColor="accent1"/>
                <w:lang w:val="es-ES"/>
              </w:rPr>
              <w:t>[</w:t>
            </w:r>
            <w:r w:rsidR="00C92F8B">
              <w:rPr>
                <w:rFonts w:cs="Arial"/>
                <w:b/>
                <w:i/>
                <w:color w:val="4F81BD" w:themeColor="accent1"/>
                <w:lang w:val="es-ES"/>
              </w:rPr>
              <w:t>nombre y apellidos</w:t>
            </w:r>
            <w:r w:rsidRPr="002D31A5">
              <w:rPr>
                <w:rFonts w:cs="Arial"/>
                <w:b/>
                <w:i/>
                <w:color w:val="4F81BD" w:themeColor="accent1"/>
                <w:lang w:val="es-ES"/>
              </w:rPr>
              <w:t xml:space="preserve">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31A5" w:rsidRDefault="00317239" w:rsidP="008C6F8D">
            <w:pPr>
              <w:jc w:val="both"/>
              <w:rPr>
                <w:rFonts w:cs="Arial"/>
                <w:b/>
                <w:i/>
                <w:lang w:val="es-ES"/>
              </w:rPr>
            </w:pPr>
          </w:p>
        </w:tc>
      </w:tr>
      <w:tr w:rsidR="00317239" w:rsidRPr="002D31A5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31A5" w:rsidRDefault="00317239" w:rsidP="008C6F8D">
            <w:pPr>
              <w:jc w:val="both"/>
              <w:rPr>
                <w:rFonts w:cs="Arial"/>
                <w:lang w:val="es-ES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31A5" w:rsidRDefault="00317239" w:rsidP="008C6F8D">
            <w:pPr>
              <w:jc w:val="both"/>
              <w:rPr>
                <w:rFonts w:cs="Arial"/>
                <w:lang w:val="es-ES"/>
              </w:rPr>
            </w:pPr>
          </w:p>
        </w:tc>
      </w:tr>
      <w:tr w:rsidR="00317239" w:rsidRPr="002D31A5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31A5" w:rsidRDefault="00317239" w:rsidP="008C6F8D">
            <w:pPr>
              <w:jc w:val="both"/>
              <w:rPr>
                <w:rFonts w:cs="Arial"/>
                <w:lang w:val="es-ES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31A5" w:rsidRDefault="00317239" w:rsidP="008C6F8D">
            <w:pPr>
              <w:jc w:val="both"/>
              <w:rPr>
                <w:rFonts w:cs="Arial"/>
                <w:lang w:val="es-ES"/>
              </w:rPr>
            </w:pPr>
          </w:p>
        </w:tc>
      </w:tr>
    </w:tbl>
    <w:p w:rsidR="00317239" w:rsidRPr="002D31A5" w:rsidRDefault="00317239" w:rsidP="00317239">
      <w:pPr>
        <w:pStyle w:val="Default"/>
        <w:spacing w:line="276" w:lineRule="auto"/>
        <w:jc w:val="both"/>
        <w:rPr>
          <w:sz w:val="22"/>
          <w:szCs w:val="22"/>
          <w:lang w:val="es-ES"/>
        </w:rPr>
      </w:pPr>
    </w:p>
    <w:p w:rsidR="005334C6" w:rsidRPr="002D31A5" w:rsidRDefault="005334C6">
      <w:pPr>
        <w:rPr>
          <w:rFonts w:cs="Arial"/>
          <w:sz w:val="20"/>
          <w:szCs w:val="20"/>
          <w:lang w:val="es-ES"/>
        </w:rPr>
      </w:pPr>
    </w:p>
    <w:sectPr w:rsidR="005334C6" w:rsidRPr="002D31A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AE1" w:rsidRDefault="007E5AE1" w:rsidP="007E5AE1">
    <w:pPr>
      <w:pStyle w:val="Peu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029FA42A" wp14:editId="41698C4A">
          <wp:extent cx="1247775" cy="329274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904" cy="33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937D319" wp14:editId="3DAA12E4">
          <wp:extent cx="1343025" cy="327567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097" cy="32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40A38022" wp14:editId="5B7760E1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DCC915A" wp14:editId="7BF0D59A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90029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Pr="007E5AE1" w:rsidRDefault="007E5AE1" w:rsidP="007E5AE1">
    <w:pPr>
      <w:pStyle w:val="Capalera"/>
      <w:jc w:val="right"/>
    </w:pPr>
    <w:ins w:id="3" w:author="Gomez Rodriguez, David" w:date="2025-09-18T10:18:00Z">
      <w:r w:rsidRPr="004F7A31">
        <w:rPr>
          <w:b/>
          <w:noProof/>
        </w:rPr>
        <w:drawing>
          <wp:inline distT="0" distB="0" distL="0" distR="0" wp14:anchorId="00277401" wp14:editId="0499EAD0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74B19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1A5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7E5AE1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BF55E5"/>
    <w:rsid w:val="00C10920"/>
    <w:rsid w:val="00C20D6A"/>
    <w:rsid w:val="00C92F8B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01096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69C84-F60B-4662-9DCF-3D3849D3D181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3</cp:revision>
  <cp:lastPrinted>2018-12-18T08:58:00Z</cp:lastPrinted>
  <dcterms:created xsi:type="dcterms:W3CDTF">2025-09-23T12:57:00Z</dcterms:created>
  <dcterms:modified xsi:type="dcterms:W3CDTF">2025-09-26T09:18:00Z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